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CD286" w14:textId="292217F6" w:rsidR="0060435A" w:rsidRPr="00E761A9" w:rsidRDefault="0060435A" w:rsidP="00E761A9">
      <w:pPr>
        <w:ind w:right="-284"/>
        <w:jc w:val="center"/>
        <w:rPr>
          <w:b/>
          <w:sz w:val="20"/>
          <w:lang w:val="sk-SK"/>
        </w:rPr>
      </w:pPr>
      <w:bookmarkStart w:id="0" w:name="_GoBack"/>
      <w:bookmarkEnd w:id="0"/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</w:p>
    <w:p w14:paraId="63AC338F" w14:textId="524E34AD" w:rsidR="001F4F20" w:rsidRPr="007F7B6B" w:rsidRDefault="001F4F20" w:rsidP="00287D8B">
      <w:pPr>
        <w:pStyle w:val="Zkladntext"/>
        <w:rPr>
          <w:rFonts w:ascii="Times New Roman" w:hAnsi="Times New Roman"/>
          <w:lang w:val="sk-SK"/>
        </w:rPr>
      </w:pPr>
    </w:p>
    <w:p w14:paraId="5905DC22" w14:textId="0435FA49" w:rsidR="001D13BC" w:rsidRPr="007F7B6B" w:rsidRDefault="001D13BC" w:rsidP="00287D8B">
      <w:pPr>
        <w:pStyle w:val="Zkladntext"/>
        <w:rPr>
          <w:rFonts w:ascii="Times New Roman" w:hAnsi="Times New Roman"/>
          <w:lang w:val="sk-SK"/>
        </w:rPr>
      </w:pPr>
    </w:p>
    <w:p w14:paraId="0E16F9D2" w14:textId="63684C78" w:rsidR="000F23B3" w:rsidRPr="007F7B6B" w:rsidRDefault="00616747" w:rsidP="00B00905">
      <w:pPr>
        <w:spacing w:after="600"/>
        <w:jc w:val="center"/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</w:pPr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Dotazník zabezpečenia synergií a komplementarít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, plnenia zákona č. 336/2015 Z.</w:t>
      </w:r>
      <w:r w:rsidR="0098268F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z.</w:t>
      </w:r>
      <w:r w:rsidR="00E03AA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396736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a doplňujúce informácie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k</w:t>
      </w:r>
      <w:r w:rsidR="001D13BC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 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výzve</w:t>
      </w:r>
      <w:r w:rsidR="00FC3296" w:rsidRPr="007F7B6B">
        <w:rPr>
          <w:rStyle w:val="Odkaznapoznmkupodiarou"/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footnoteReference w:id="2"/>
      </w:r>
    </w:p>
    <w:p w14:paraId="3C26A48A" w14:textId="645AA9D5" w:rsidR="000F23B3" w:rsidRPr="007F7B6B" w:rsidRDefault="000F23B3" w:rsidP="000F23B3">
      <w:pPr>
        <w:pStyle w:val="Zkladntext"/>
        <w:rPr>
          <w:rFonts w:ascii="Times New Roman" w:hAnsi="Times New Roman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  <w:tblPrChange w:id="1" w:author="Autor">
          <w:tblPr>
            <w:tblStyle w:val="Mriekatabuky"/>
            <w:tblW w:w="9209" w:type="dxa"/>
            <w:tblLook w:val="04A0" w:firstRow="1" w:lastRow="0" w:firstColumn="1" w:lastColumn="0" w:noHBand="0" w:noVBand="1"/>
          </w:tblPr>
        </w:tblPrChange>
      </w:tblPr>
      <w:tblGrid>
        <w:gridCol w:w="4523"/>
        <w:gridCol w:w="4686"/>
        <w:tblGridChange w:id="2">
          <w:tblGrid>
            <w:gridCol w:w="2660"/>
            <w:gridCol w:w="1863"/>
            <w:gridCol w:w="4686"/>
          </w:tblGrid>
        </w:tblGridChange>
      </w:tblGrid>
      <w:tr w:rsidR="00E03AAF" w:rsidRPr="007F7B6B" w14:paraId="71BC79EE" w14:textId="77777777" w:rsidTr="0069499B">
        <w:trPr>
          <w:trHeight w:val="559"/>
          <w:trPrChange w:id="3" w:author="Autor">
            <w:trPr>
              <w:trHeight w:val="559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4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4DD99629" w14:textId="77777777" w:rsidR="00E03AAF" w:rsidRPr="007F7B6B" w:rsidRDefault="00E03AAF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Operačný program</w:t>
            </w:r>
          </w:p>
        </w:tc>
        <w:tc>
          <w:tcPr>
            <w:tcW w:w="6549" w:type="dxa"/>
            <w:vAlign w:val="center"/>
            <w:tcPrChange w:id="5" w:author="Autor">
              <w:tcPr>
                <w:tcW w:w="6549" w:type="dxa"/>
                <w:gridSpan w:val="2"/>
                <w:vAlign w:val="center"/>
              </w:tcPr>
            </w:tcPrChange>
          </w:tcPr>
          <w:p w14:paraId="2F628607" w14:textId="77777777" w:rsidR="00E03AAF" w:rsidRPr="007F7B6B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3B56F9CF" w14:textId="77777777" w:rsidTr="0069499B">
        <w:trPr>
          <w:trHeight w:val="556"/>
          <w:trPrChange w:id="6" w:author="Autor">
            <w:trPr>
              <w:trHeight w:val="556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7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669E92EC" w14:textId="2DF425C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Prioritná os</w:t>
            </w:r>
          </w:p>
        </w:tc>
        <w:tc>
          <w:tcPr>
            <w:tcW w:w="6549" w:type="dxa"/>
            <w:vAlign w:val="center"/>
            <w:tcPrChange w:id="8" w:author="Autor">
              <w:tcPr>
                <w:tcW w:w="6549" w:type="dxa"/>
                <w:gridSpan w:val="2"/>
                <w:vAlign w:val="center"/>
              </w:tcPr>
            </w:tcPrChange>
          </w:tcPr>
          <w:p w14:paraId="6C77647D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592D409D" w14:textId="77777777" w:rsidTr="0069499B">
        <w:trPr>
          <w:trHeight w:val="556"/>
          <w:trPrChange w:id="9" w:author="Autor">
            <w:trPr>
              <w:trHeight w:val="556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10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73EE1492" w14:textId="701E09A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Špecifický cieľ</w:t>
            </w:r>
          </w:p>
        </w:tc>
        <w:tc>
          <w:tcPr>
            <w:tcW w:w="6549" w:type="dxa"/>
            <w:vAlign w:val="center"/>
            <w:tcPrChange w:id="11" w:author="Autor">
              <w:tcPr>
                <w:tcW w:w="6549" w:type="dxa"/>
                <w:gridSpan w:val="2"/>
                <w:vAlign w:val="center"/>
              </w:tcPr>
            </w:tcPrChange>
          </w:tcPr>
          <w:p w14:paraId="0F981A15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7DBB06A8" w14:textId="77777777" w:rsidTr="0069499B">
        <w:trPr>
          <w:trHeight w:val="443"/>
          <w:trPrChange w:id="12" w:author="Autor">
            <w:trPr>
              <w:trHeight w:val="443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13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12BA5158" w14:textId="14FC1E68" w:rsidR="00E03AAF" w:rsidRPr="007F7B6B" w:rsidRDefault="00E33863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Kód</w:t>
            </w:r>
            <w:r w:rsidR="00E03AAF"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výzvy</w:t>
            </w:r>
            <w:r w:rsidR="000F23B3"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3"/>
            </w:r>
          </w:p>
        </w:tc>
        <w:tc>
          <w:tcPr>
            <w:tcW w:w="6549" w:type="dxa"/>
            <w:vAlign w:val="center"/>
            <w:tcPrChange w:id="16" w:author="Autor">
              <w:tcPr>
                <w:tcW w:w="6549" w:type="dxa"/>
                <w:gridSpan w:val="2"/>
                <w:vAlign w:val="center"/>
              </w:tcPr>
            </w:tcPrChange>
          </w:tcPr>
          <w:p w14:paraId="10CF59F7" w14:textId="77777777" w:rsidR="00E03AAF" w:rsidRPr="007F70A6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287D8B" w:rsidRPr="007F7B6B" w14:paraId="6756B16F" w14:textId="77777777" w:rsidTr="0069499B">
        <w:trPr>
          <w:trHeight w:val="443"/>
          <w:trPrChange w:id="17" w:author="Autor">
            <w:trPr>
              <w:trHeight w:val="443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18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7EBBC56C" w14:textId="1AAF55E5" w:rsidR="00287D8B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Názov/zameranie výzvy</w:t>
            </w:r>
          </w:p>
        </w:tc>
        <w:tc>
          <w:tcPr>
            <w:tcW w:w="6549" w:type="dxa"/>
            <w:vAlign w:val="center"/>
            <w:tcPrChange w:id="19" w:author="Autor">
              <w:tcPr>
                <w:tcW w:w="6549" w:type="dxa"/>
                <w:gridSpan w:val="2"/>
                <w:vAlign w:val="center"/>
              </w:tcPr>
            </w:tcPrChange>
          </w:tcPr>
          <w:p w14:paraId="0491C59C" w14:textId="77777777" w:rsidR="00287D8B" w:rsidRPr="007F70A6" w:rsidRDefault="00287D8B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3790B12D" w14:textId="77777777" w:rsidTr="0069499B">
        <w:trPr>
          <w:trHeight w:val="443"/>
          <w:trPrChange w:id="20" w:author="Autor">
            <w:trPr>
              <w:trHeight w:val="443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21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6F1ABA1C" w14:textId="1009E3FF" w:rsidR="00B00905" w:rsidRPr="007F7B6B" w:rsidRDefault="00B00905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Dátum predpokladaného vyhlásenia výzvy</w:t>
            </w:r>
          </w:p>
        </w:tc>
        <w:tc>
          <w:tcPr>
            <w:tcW w:w="6549" w:type="dxa"/>
            <w:vAlign w:val="center"/>
            <w:tcPrChange w:id="22" w:author="Autor">
              <w:tcPr>
                <w:tcW w:w="6549" w:type="dxa"/>
                <w:gridSpan w:val="2"/>
                <w:vAlign w:val="center"/>
              </w:tcPr>
            </w:tcPrChange>
          </w:tcPr>
          <w:p w14:paraId="6F62ACEB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02D5D95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07B8568" w14:textId="76CDEBA1" w:rsidR="00B00905" w:rsidRPr="007F7B6B" w:rsidRDefault="00B00905" w:rsidP="00C80CDA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Dátum posúdenia </w:t>
            </w:r>
            <w:del w:id="23" w:author="Autor">
              <w:r w:rsidRPr="007F7B6B">
                <w:rPr>
                  <w:rFonts w:ascii="Times New Roman" w:hAnsi="Times New Roman"/>
                  <w:b/>
                  <w:sz w:val="24"/>
                  <w:szCs w:val="24"/>
                  <w:lang w:val="sk-SK"/>
                </w:rPr>
                <w:delText>výzvy v rámci harmonogramu</w:delText>
              </w:r>
            </w:del>
            <w:ins w:id="24" w:author="Autor">
              <w:r w:rsidR="00C80CDA">
                <w:rPr>
                  <w:rFonts w:ascii="Times New Roman" w:hAnsi="Times New Roman"/>
                  <w:b/>
                  <w:sz w:val="24"/>
                  <w:szCs w:val="24"/>
                  <w:lang w:val="sk-SK"/>
                </w:rPr>
                <w:t>synergie/komplementarity</w:t>
              </w:r>
            </w:ins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Pracovnou komisiou</w:t>
            </w:r>
            <w:r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4"/>
            </w:r>
          </w:p>
        </w:tc>
        <w:tc>
          <w:tcPr>
            <w:tcW w:w="6549" w:type="dxa"/>
            <w:vAlign w:val="center"/>
          </w:tcPr>
          <w:p w14:paraId="6DB98FFD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</w:tbl>
    <w:p w14:paraId="128BD313" w14:textId="77777777" w:rsidR="00B6303A" w:rsidRPr="007F7B6B" w:rsidRDefault="00B6303A" w:rsidP="00B6303A">
      <w:pPr>
        <w:pStyle w:val="Zkladntext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B6303A" w:rsidRPr="007F7B6B" w:rsidSect="008D2A47">
          <w:headerReference w:type="default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2951" w:right="1559" w:bottom="1418" w:left="1418" w:header="1135" w:footer="851" w:gutter="0"/>
          <w:cols w:space="720"/>
          <w:docGrid w:linePitch="299"/>
        </w:sectPr>
      </w:pPr>
    </w:p>
    <w:p w14:paraId="24180966" w14:textId="1AE41EFA" w:rsidR="008E362F" w:rsidRPr="007F7B6B" w:rsidRDefault="008E362F" w:rsidP="00B6303A">
      <w:pPr>
        <w:pStyle w:val="Zkladntext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A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 Zabezpečenie synergií a komplementarít</w:t>
      </w:r>
      <w:r w:rsidRPr="007F7B6B">
        <w:rPr>
          <w:rStyle w:val="Odkaznapoznmkupodiarou"/>
          <w:rFonts w:ascii="Times New Roman" w:hAnsi="Times New Roman"/>
          <w:b/>
          <w:sz w:val="24"/>
          <w:szCs w:val="24"/>
          <w:u w:val="single"/>
          <w:lang w:val="sk-SK"/>
        </w:rPr>
        <w:footnoteReference w:id="5"/>
      </w:r>
    </w:p>
    <w:p w14:paraId="1A764E97" w14:textId="54D57307" w:rsidR="00E03AAF" w:rsidRPr="007F70A6" w:rsidRDefault="008E362F" w:rsidP="00AF5BD8">
      <w:pPr>
        <w:pStyle w:val="Zkladntext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lang w:val="sk-SK"/>
        </w:rPr>
        <w:t xml:space="preserve">k plneniu článku 4 ods. 6 </w:t>
      </w:r>
      <w:r w:rsidR="0098268F">
        <w:rPr>
          <w:rFonts w:ascii="Times New Roman" w:hAnsi="Times New Roman"/>
          <w:b/>
          <w:sz w:val="24"/>
          <w:szCs w:val="24"/>
          <w:lang w:val="sk-SK"/>
        </w:rPr>
        <w:t>v</w:t>
      </w:r>
      <w:r w:rsidRPr="007F7B6B">
        <w:rPr>
          <w:rFonts w:ascii="Times New Roman" w:hAnsi="Times New Roman"/>
          <w:b/>
          <w:sz w:val="24"/>
          <w:szCs w:val="24"/>
          <w:lang w:val="sk-SK"/>
        </w:rPr>
        <w:t>šeobecného nariadenia:</w:t>
      </w:r>
      <w:del w:id="54" w:author="Autor">
        <w:r w:rsidRPr="007F7B6B">
          <w:rPr>
            <w:rFonts w:ascii="Times New Roman" w:hAnsi="Times New Roman"/>
            <w:b/>
            <w:sz w:val="24"/>
            <w:szCs w:val="24"/>
            <w:lang w:val="sk-SK"/>
          </w:rPr>
          <w:delText xml:space="preserve"> </w:delText>
        </w:r>
      </w:del>
      <w:r w:rsidRPr="007F7B6B">
        <w:rPr>
          <w:rFonts w:ascii="Times New Roman" w:hAnsi="Times New Roman"/>
          <w:b/>
          <w:sz w:val="24"/>
          <w:szCs w:val="24"/>
          <w:lang w:val="sk-SK"/>
        </w:rPr>
        <w:t xml:space="preserve"> (Komisia a členské štáty zabezpečujú v súlade so svojimi príslušnými zodpovednosťami koordináciu medzi EŠIF a medzi EŠIF a inými príslušnými politikami, stratégiami a nástrojmi Únie vrátane tých, ktoré tvoria rámec vonkajších činností Únie)</w:t>
      </w:r>
    </w:p>
    <w:p w14:paraId="00407301" w14:textId="77777777" w:rsidR="008E362F" w:rsidRPr="007F7B6B" w:rsidRDefault="008E362F" w:rsidP="008E362F">
      <w:pPr>
        <w:pStyle w:val="Zkladntext"/>
        <w:jc w:val="center"/>
        <w:rPr>
          <w:rFonts w:ascii="Times New Roman" w:hAnsi="Times New Roman"/>
          <w:b/>
          <w:sz w:val="20"/>
          <w:lang w:val="sk-SK"/>
        </w:rPr>
      </w:pPr>
    </w:p>
    <w:p w14:paraId="10759C3F" w14:textId="14CB1F01" w:rsidR="00616747" w:rsidRPr="007F7B6B" w:rsidRDefault="00616747" w:rsidP="00616747">
      <w:pPr>
        <w:pStyle w:val="Odsekzoznamu"/>
        <w:numPr>
          <w:ilvl w:val="0"/>
          <w:numId w:val="49"/>
        </w:numPr>
        <w:rPr>
          <w:rFonts w:ascii="Times New Roman" w:hAnsi="Times New Roman"/>
          <w:b/>
          <w:szCs w:val="22"/>
          <w:u w:val="single"/>
          <w:lang w:val="sk-SK"/>
        </w:rPr>
      </w:pPr>
      <w:r w:rsidRPr="007F7B6B">
        <w:rPr>
          <w:rFonts w:ascii="Times New Roman" w:hAnsi="Times New Roman"/>
          <w:b/>
          <w:szCs w:val="22"/>
          <w:u w:val="single"/>
          <w:lang w:val="sk-SK"/>
        </w:rPr>
        <w:t>Synerg</w:t>
      </w:r>
      <w:r w:rsidR="00B00905" w:rsidRPr="007F7B6B">
        <w:rPr>
          <w:rFonts w:ascii="Times New Roman" w:hAnsi="Times New Roman"/>
          <w:b/>
          <w:szCs w:val="22"/>
          <w:u w:val="single"/>
          <w:lang w:val="sk-SK"/>
        </w:rPr>
        <w:t xml:space="preserve">ie </w:t>
      </w:r>
      <w:r w:rsidRPr="007F7B6B">
        <w:rPr>
          <w:rFonts w:ascii="Times New Roman" w:hAnsi="Times New Roman"/>
          <w:b/>
          <w:szCs w:val="22"/>
          <w:u w:val="single"/>
          <w:lang w:val="sk-SK"/>
        </w:rPr>
        <w:t>v rámci EŠIF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na úrovni</w:t>
      </w:r>
      <w:r w:rsidR="00151B79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výziev</w:t>
      </w:r>
      <w:bookmarkStart w:id="55" w:name="_Ref472586038"/>
      <w:r w:rsidR="009C4EEB" w:rsidRPr="007F7B6B">
        <w:rPr>
          <w:rStyle w:val="Odkaznapoznmkupodiarou"/>
          <w:rFonts w:ascii="Times New Roman" w:hAnsi="Times New Roman"/>
          <w:b/>
          <w:szCs w:val="22"/>
          <w:u w:val="single"/>
          <w:lang w:val="sk-SK"/>
        </w:rPr>
        <w:footnoteReference w:id="6"/>
      </w:r>
      <w:bookmarkEnd w:id="55"/>
    </w:p>
    <w:p w14:paraId="0AF7DDDA" w14:textId="77777777" w:rsidR="00616747" w:rsidRPr="007F7B6B" w:rsidRDefault="00616747" w:rsidP="00616747">
      <w:pPr>
        <w:pStyle w:val="Odsekzoznamu"/>
        <w:rPr>
          <w:rFonts w:ascii="Times New Roman" w:hAnsi="Times New Roman"/>
          <w:b/>
          <w:sz w:val="20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616747" w:rsidRPr="0060435A" w14:paraId="4F5D224C" w14:textId="77777777" w:rsidTr="00877B49">
        <w:trPr>
          <w:trHeight w:val="779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9381441" w14:textId="0A2F89B6" w:rsidR="00616747" w:rsidRPr="007F7B6B" w:rsidRDefault="00616747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0A6">
              <w:rPr>
                <w:rFonts w:ascii="Times New Roman" w:hAnsi="Times New Roman"/>
                <w:sz w:val="20"/>
                <w:lang w:val="sk-SK"/>
              </w:rPr>
              <w:t>O</w:t>
            </w:r>
            <w:r w:rsidR="001C36E9" w:rsidRPr="007F70A6">
              <w:rPr>
                <w:rFonts w:ascii="Times New Roman" w:hAnsi="Times New Roman"/>
                <w:sz w:val="20"/>
                <w:lang w:val="sk-SK"/>
              </w:rPr>
              <w:t>peračný program/</w:t>
            </w:r>
            <w:r w:rsidR="00B00905" w:rsidRPr="00797C96">
              <w:rPr>
                <w:rFonts w:ascii="Times New Roman" w:hAnsi="Times New Roman"/>
                <w:sz w:val="20"/>
                <w:lang w:val="sk-SK"/>
              </w:rPr>
              <w:t>špecifický cieľ</w:t>
            </w:r>
            <w:r w:rsidR="00B329F7" w:rsidRPr="00797C96">
              <w:rPr>
                <w:rFonts w:ascii="Times New Roman" w:hAnsi="Times New Roman"/>
                <w:sz w:val="20"/>
                <w:lang w:val="sk-SK"/>
              </w:rPr>
              <w:t>,</w:t>
            </w:r>
            <w:r w:rsidRPr="00797C96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v</w:t>
            </w:r>
            <w:r w:rsidR="00B329F7" w:rsidRPr="007F7B6B">
              <w:rPr>
                <w:rFonts w:ascii="Times New Roman" w:hAnsi="Times New Roman"/>
                <w:sz w:val="20"/>
                <w:lang w:val="sk-SK"/>
              </w:rPr>
              <w:t> 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rámci ktorého je plánovaná synergická výzva</w:t>
            </w:r>
            <w:r w:rsidR="00B44899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7"/>
            </w:r>
          </w:p>
        </w:tc>
        <w:tc>
          <w:tcPr>
            <w:tcW w:w="6549" w:type="dxa"/>
            <w:vAlign w:val="center"/>
          </w:tcPr>
          <w:p w14:paraId="776DEE55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151B79" w:rsidRPr="007F7B6B" w14:paraId="3EAA9D9B" w14:textId="77777777" w:rsidTr="00877B49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E09649D" w14:textId="6FEE06EA" w:rsidR="00151B79" w:rsidRPr="007F7B6B" w:rsidRDefault="00151B79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2965BA58" w14:textId="77777777" w:rsidR="00151B79" w:rsidRPr="007F7B6B" w:rsidRDefault="00151B79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B6DF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42F99B58" w14:textId="1A16B47E" w:rsidR="00616747" w:rsidRPr="007F70A6" w:rsidRDefault="001E1E81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 xml:space="preserve">átum vyhlásenia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 xml:space="preserve">synergickej 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>výzvy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(predpokladaný, resp. skutočný)</w:t>
            </w:r>
          </w:p>
        </w:tc>
        <w:tc>
          <w:tcPr>
            <w:tcW w:w="6549" w:type="dxa"/>
            <w:vAlign w:val="center"/>
          </w:tcPr>
          <w:p w14:paraId="7CC961B9" w14:textId="77777777" w:rsidR="00616747" w:rsidRPr="00797C96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i/>
                <w:sz w:val="20"/>
                <w:lang w:val="sk-SK"/>
              </w:rPr>
            </w:pPr>
          </w:p>
        </w:tc>
      </w:tr>
      <w:tr w:rsidR="00616747" w:rsidRPr="007F7B6B" w14:paraId="7781544E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075612CE" w14:textId="5E221BE2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</w:t>
            </w:r>
            <w:r w:rsidR="001E1E81" w:rsidRPr="007F7B6B">
              <w:rPr>
                <w:rFonts w:ascii="Times New Roman" w:hAnsi="Times New Roman"/>
                <w:sz w:val="20"/>
                <w:lang w:val="sk-SK"/>
              </w:rPr>
              <w:t xml:space="preserve"> v predmetných oblastiach</w:t>
            </w:r>
            <w:bookmarkStart w:id="60" w:name="_Ref493583906"/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8"/>
            </w:r>
            <w:bookmarkEnd w:id="60"/>
          </w:p>
          <w:p w14:paraId="6B5C55F4" w14:textId="77777777" w:rsidR="00F75CC8" w:rsidRPr="007F7B6B" w:rsidRDefault="00F75CC8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57829AB6" w14:textId="43FD55A0" w:rsidR="001E1E81" w:rsidRPr="007F7B6B" w:rsidRDefault="001E1E81" w:rsidP="00FF5BF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A7BC31C" w14:textId="2736049E" w:rsidR="00616747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a) zosúladenie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 termínov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vyhlásenia výziev:</w:t>
            </w:r>
          </w:p>
          <w:p w14:paraId="7AD9CD69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35C1250F" w14:textId="325ACC7C" w:rsidR="001E1E81" w:rsidRPr="007F7B6B" w:rsidRDefault="001E1E81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39F6B7EF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92092F4" w14:textId="0FCDC708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2DCB7DD3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E0BE9BB" w14:textId="0CA37EC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487B32CB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20F24BE1" w14:textId="506F3C7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4876254A" w14:textId="33FD8C0B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292E77C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378C3F07" w14:textId="17646FCA" w:rsidR="00616747" w:rsidRPr="007F7B6B" w:rsidRDefault="0063105F" w:rsidP="0063105F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9"/>
            </w:r>
          </w:p>
        </w:tc>
        <w:tc>
          <w:tcPr>
            <w:tcW w:w="6549" w:type="dxa"/>
            <w:vAlign w:val="center"/>
          </w:tcPr>
          <w:p w14:paraId="1A5AD1C7" w14:textId="4B687FF3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1F175F09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6B6589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4C70D139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24C4A46A" w14:textId="77777777" w:rsidR="00616747" w:rsidRPr="007F7B6B" w:rsidRDefault="00616747" w:rsidP="00616747">
      <w:pPr>
        <w:jc w:val="both"/>
        <w:rPr>
          <w:rFonts w:ascii="Times New Roman" w:hAnsi="Times New Roman"/>
          <w:sz w:val="20"/>
          <w:lang w:val="sk-SK"/>
        </w:rPr>
      </w:pPr>
    </w:p>
    <w:p w14:paraId="1FAEDAB9" w14:textId="77777777" w:rsidR="00616747" w:rsidRPr="007F7B6B" w:rsidRDefault="00616747" w:rsidP="00616747">
      <w:pPr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209A80D" w14:textId="77777777" w:rsidR="00616747" w:rsidRPr="007F70A6" w:rsidRDefault="00616747" w:rsidP="00616747">
      <w:pPr>
        <w:pStyle w:val="Odsekzoznamu"/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780C115" w14:textId="24DEBFA4" w:rsidR="00616747" w:rsidRPr="007F7B6B" w:rsidRDefault="00616747" w:rsidP="00616747">
      <w:pPr>
        <w:pStyle w:val="Odsekzoznamu"/>
        <w:numPr>
          <w:ilvl w:val="0"/>
          <w:numId w:val="49"/>
        </w:numPr>
        <w:spacing w:after="200" w:line="276" w:lineRule="auto"/>
        <w:jc w:val="both"/>
        <w:rPr>
          <w:rFonts w:ascii="Times New Roman" w:eastAsia="Calibri" w:hAnsi="Times New Roman"/>
          <w:b/>
          <w:szCs w:val="22"/>
          <w:u w:val="single"/>
          <w:lang w:val="sk-SK"/>
        </w:rPr>
      </w:pPr>
      <w:r w:rsidRPr="007F70A6">
        <w:rPr>
          <w:rFonts w:ascii="Times New Roman" w:eastAsia="Calibri" w:hAnsi="Times New Roman"/>
          <w:b/>
          <w:szCs w:val="22"/>
          <w:u w:val="single"/>
          <w:lang w:val="sk-SK"/>
        </w:rPr>
        <w:t xml:space="preserve">Synergie 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s inými politikami, stratégiami a</w:t>
      </w:r>
      <w:r w:rsidR="00C539B0" w:rsidRPr="00797C96">
        <w:rPr>
          <w:rFonts w:ascii="Times New Roman" w:eastAsia="Calibri" w:hAnsi="Times New Roman"/>
          <w:b/>
          <w:szCs w:val="22"/>
          <w:u w:val="single"/>
          <w:lang w:val="sk-SK"/>
        </w:rPr>
        <w:t> 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nástrojmi</w:t>
      </w:r>
      <w:r w:rsidR="00C539B0" w:rsidRPr="007F7B6B">
        <w:rPr>
          <w:rFonts w:ascii="Times New Roman" w:eastAsia="Calibri" w:hAnsi="Times New Roman"/>
          <w:b/>
          <w:szCs w:val="22"/>
          <w:u w:val="single"/>
          <w:lang w:val="sk-SK"/>
        </w:rPr>
        <w:t xml:space="preserve"> 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>na úrovni výziev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begin"/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NOTEREF _Ref472586038 \f \h </w:instrText>
      </w:r>
      <w:r w:rsidR="005C3295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\* MERGEFORMAT </w:instrTex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separate"/>
      </w:r>
      <w:r w:rsidR="00892628" w:rsidRPr="0069499B">
        <w:rPr>
          <w:rStyle w:val="Odkaznapoznmkupodiarou"/>
          <w:rPrChange w:id="61" w:author="Autor">
            <w:rPr>
              <w:rStyle w:val="Odkaznapoznmkupodiarou"/>
              <w:rFonts w:ascii="Times New Roman" w:hAnsi="Times New Roman"/>
              <w:lang w:val="sk-SK"/>
            </w:rPr>
          </w:rPrChange>
        </w:rPr>
        <w:t>5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end"/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1E1E81" w:rsidRPr="007F7B6B" w14:paraId="692B6C85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1F98C44E" w14:textId="2AA988B3" w:rsidR="001E1E81" w:rsidRPr="007F7B6B" w:rsidRDefault="00F75CC8" w:rsidP="001E1E81">
            <w:pPr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lastRenderedPageBreak/>
              <w:t>Iné politiky, stratégie a  nástroje, s ktorými bola identifikovaná synergia</w:t>
            </w:r>
          </w:p>
        </w:tc>
        <w:tc>
          <w:tcPr>
            <w:tcW w:w="6549" w:type="dxa"/>
            <w:vAlign w:val="center"/>
          </w:tcPr>
          <w:p w14:paraId="42AFB123" w14:textId="77777777" w:rsidR="001E1E81" w:rsidRPr="007F70A6" w:rsidRDefault="001E1E81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455BA" w:rsidRPr="007F7B6B" w14:paraId="2F1A2E52" w14:textId="77777777" w:rsidTr="00E6234B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05440123" w14:textId="77777777" w:rsidR="00F455BA" w:rsidRPr="007F7B6B" w:rsidRDefault="00F455BA" w:rsidP="00E6234B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1CEC44DA" w14:textId="77777777" w:rsidR="00F455BA" w:rsidRPr="007F7B6B" w:rsidRDefault="00F455BA" w:rsidP="00E6234B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E3217A" w14:textId="77777777" w:rsidTr="00877B49">
        <w:tc>
          <w:tcPr>
            <w:tcW w:w="2660" w:type="dxa"/>
            <w:shd w:val="clear" w:color="auto" w:fill="E5DFEC" w:themeFill="accent4" w:themeFillTint="33"/>
          </w:tcPr>
          <w:p w14:paraId="23CC96F2" w14:textId="16661405" w:rsidR="00971975" w:rsidRPr="007F7B6B" w:rsidRDefault="00F75CC8" w:rsidP="003A37B4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Dátum vyhlásenia synergickej výzvy (predpokladaný, resp. skutočný)</w:t>
            </w:r>
          </w:p>
        </w:tc>
        <w:tc>
          <w:tcPr>
            <w:tcW w:w="6549" w:type="dxa"/>
          </w:tcPr>
          <w:p w14:paraId="7AC78FC3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75CC8" w:rsidRPr="007F7B6B" w14:paraId="75E0F55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7BAECA92" w14:textId="106AC9C0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 v predmetných oblastiach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3412C5" w:rsidRPr="003412C5">
              <w:rPr>
                <w:rFonts w:ascii="Times New Roman" w:hAnsi="Times New Roman"/>
                <w:sz w:val="20"/>
                <w:lang w:val="sk-SK"/>
              </w:rPr>
              <w:instrText xml:space="preserve"> NOTEREF _Ref493583906 \f \h  \* MERGEFORMAT </w:instrTex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7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end"/>
            </w:r>
          </w:p>
          <w:p w14:paraId="0517808F" w14:textId="77777777" w:rsidR="00F75CC8" w:rsidRPr="00797C96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365B20E" w14:textId="70F3F82E" w:rsidR="00F75CC8" w:rsidRPr="007F7B6B" w:rsidRDefault="00F75CC8" w:rsidP="00FF5BF3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E2AF9DC" w14:textId="5E5BD878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a) zosúladenie 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termínov 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>vyhlásenia výziev:</w:t>
            </w:r>
          </w:p>
          <w:p w14:paraId="5EC82F21" w14:textId="2FF44921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0C4E4BF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5C885278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4D0B2B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0563F5C3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6D7FC0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06EB74C1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11EAC10B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2F6CA41F" w14:textId="77777777" w:rsidR="00F75CC8" w:rsidRPr="007F7B6B" w:rsidRDefault="00F75CC8" w:rsidP="00F75CC8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3976A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52317175" w14:textId="5A84ECF4" w:rsidR="00616747" w:rsidRPr="007F7B6B" w:rsidRDefault="0050378F" w:rsidP="00680F7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</w:p>
        </w:tc>
        <w:tc>
          <w:tcPr>
            <w:tcW w:w="6549" w:type="dxa"/>
            <w:vAlign w:val="center"/>
          </w:tcPr>
          <w:p w14:paraId="4DDA87C5" w14:textId="40C3D08D" w:rsidR="00616747" w:rsidRPr="007F7B6B" w:rsidRDefault="00F75CC8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5A47DFFC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2DCC95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1B244A6C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4337786D" w14:textId="77777777" w:rsidR="00144083" w:rsidRPr="00797C96" w:rsidRDefault="00144083" w:rsidP="00616747">
      <w:pPr>
        <w:jc w:val="both"/>
        <w:rPr>
          <w:rFonts w:ascii="Times New Roman" w:hAnsi="Times New Roman"/>
          <w:lang w:val="sk-SK"/>
        </w:rPr>
      </w:pPr>
    </w:p>
    <w:p w14:paraId="6E95967B" w14:textId="67A561E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4EA990F1" w14:textId="45B0574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1910DF51" w14:textId="77777777" w:rsidR="00C82CF5" w:rsidRPr="007F7B6B" w:rsidRDefault="00C82CF5" w:rsidP="00616747">
      <w:pPr>
        <w:jc w:val="both"/>
        <w:rPr>
          <w:rFonts w:ascii="Times New Roman" w:hAnsi="Times New Roman"/>
          <w:lang w:val="sk-SK"/>
        </w:rPr>
        <w:sectPr w:rsidR="00C82CF5" w:rsidRPr="007F7B6B" w:rsidSect="008D2A47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1418" w:right="1559" w:bottom="1418" w:left="1418" w:header="1276" w:footer="851" w:gutter="0"/>
          <w:cols w:space="720"/>
          <w:docGrid w:linePitch="299"/>
        </w:sectPr>
      </w:pPr>
    </w:p>
    <w:p w14:paraId="3A278CDB" w14:textId="3CDABCA7" w:rsidR="00A440F6" w:rsidRPr="007F7B6B" w:rsidRDefault="00F75CC8" w:rsidP="001D2894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B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Zabezpečenie plnenia zákona č. 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336/2015 Z. z.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o podpore najmenej rozvinutých okreso</w:t>
      </w:r>
      <w:r w:rsidR="00F455B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v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a o zmene a doplnení niektorých zákonov (ďalej len „zákon“)</w:t>
      </w:r>
    </w:p>
    <w:p w14:paraId="692EAF11" w14:textId="77777777" w:rsidR="001D2894" w:rsidRPr="007F7B6B" w:rsidRDefault="001D2894" w:rsidP="001D2894">
      <w:pPr>
        <w:spacing w:before="120" w:after="120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A41D8A" w:rsidRPr="007F7B6B" w14:paraId="5D62AEDE" w14:textId="77777777" w:rsidTr="00D137D0">
        <w:tc>
          <w:tcPr>
            <w:tcW w:w="3114" w:type="dxa"/>
            <w:shd w:val="clear" w:color="auto" w:fill="CCC0D9" w:themeFill="accent4" w:themeFillTint="66"/>
          </w:tcPr>
          <w:p w14:paraId="083109BF" w14:textId="77777777" w:rsidR="00A41D8A" w:rsidRPr="007F7B6B" w:rsidRDefault="00A41D8A" w:rsidP="00D137D0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5C4FA280" w14:textId="77777777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7619F897" w14:textId="4BF1FF56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</w:p>
        </w:tc>
      </w:tr>
      <w:tr w:rsidR="00A440F6" w:rsidRPr="007F7B6B" w14:paraId="63BA702D" w14:textId="77777777" w:rsidTr="00D137D0">
        <w:tc>
          <w:tcPr>
            <w:tcW w:w="3114" w:type="dxa"/>
            <w:shd w:val="clear" w:color="auto" w:fill="E5DFEC" w:themeFill="accent4" w:themeFillTint="33"/>
          </w:tcPr>
          <w:p w14:paraId="6FD2398C" w14:textId="6BCA960D" w:rsidR="00A440F6" w:rsidRPr="007F7B6B" w:rsidRDefault="00362823">
            <w:pPr>
              <w:pStyle w:val="Zkladntext"/>
              <w:jc w:val="both"/>
              <w:rPr>
                <w:rFonts w:ascii="Times New Roman" w:hAnsi="Times New Roman"/>
                <w:sz w:val="20"/>
                <w:szCs w:val="22"/>
                <w:lang w:val="sk-SK"/>
              </w:rPr>
            </w:pPr>
            <w:r w:rsidRPr="00E761A9">
              <w:rPr>
                <w:rFonts w:ascii="Times New Roman" w:hAnsi="Times New Roman"/>
                <w:sz w:val="20"/>
                <w:lang w:val="sk-SK"/>
              </w:rPr>
              <w:t>Popis spôsobu akým výzva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instrText xml:space="preserve"> NOTEREF _Ref493583597 \f \h </w:instrText>
            </w:r>
            <w:r w:rsidR="003412C5" w:rsidRPr="00E6246C">
              <w:rPr>
                <w:rFonts w:ascii="Times New Roman" w:hAnsi="Times New Roman"/>
                <w:sz w:val="20"/>
                <w:lang w:val="sk-SK"/>
              </w:rPr>
              <w:instrText xml:space="preserve"> \* MERGEFORMAT </w:instrTex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9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end"/>
            </w:r>
            <w:r w:rsidRPr="00E761A9">
              <w:rPr>
                <w:rFonts w:ascii="Times New Roman" w:hAnsi="Times New Roman"/>
                <w:sz w:val="20"/>
                <w:lang w:val="sk-SK"/>
              </w:rPr>
              <w:t xml:space="preserve"> v maximálnej možnej miere zabezpečuje plnenie zákona a s ním súvisiacich Akčných plánov.</w:t>
            </w:r>
          </w:p>
        </w:tc>
        <w:tc>
          <w:tcPr>
            <w:tcW w:w="2835" w:type="dxa"/>
          </w:tcPr>
          <w:p w14:paraId="6EF68FFD" w14:textId="73044EB2" w:rsidR="00A440F6" w:rsidRPr="00797C96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3260" w:type="dxa"/>
          </w:tcPr>
          <w:p w14:paraId="03FEDEEA" w14:textId="77777777" w:rsidR="00A440F6" w:rsidRPr="007F7B6B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71C683A7" w14:textId="77777777" w:rsidR="001D13BC" w:rsidRPr="007F7B6B" w:rsidRDefault="001D13BC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1D13BC" w:rsidRPr="007F7B6B" w:rsidSect="00557DD9">
          <w:endnotePr>
            <w:numFmt w:val="decimal"/>
          </w:endnotePr>
          <w:pgSz w:w="11907" w:h="16840" w:code="9"/>
          <w:pgMar w:top="1418" w:right="1559" w:bottom="1418" w:left="1418" w:header="1304" w:footer="851" w:gutter="0"/>
          <w:cols w:space="720"/>
          <w:titlePg/>
          <w:docGrid w:linePitch="299"/>
        </w:sectPr>
      </w:pPr>
    </w:p>
    <w:p w14:paraId="5A9984B3" w14:textId="13805AA0" w:rsidR="005E6D93" w:rsidRPr="007F7B6B" w:rsidRDefault="00A440F6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 xml:space="preserve">C. </w:t>
      </w:r>
      <w:r w:rsidR="00F75CC8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Doplňujúce informácie</w:t>
      </w:r>
      <w:r w:rsidR="00F75CC8" w:rsidRPr="00797C96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k výzve</w:t>
      </w:r>
      <w:bookmarkStart w:id="83" w:name="_Ref493583597"/>
      <w:r w:rsidR="00557DD9" w:rsidRPr="007F7B6B">
        <w:rPr>
          <w:rStyle w:val="Odkaznapoznmkupodiarou"/>
          <w:rFonts w:ascii="Times New Roman" w:hAnsi="Times New Roman"/>
          <w:sz w:val="24"/>
          <w:szCs w:val="24"/>
          <w:lang w:val="sk-SK"/>
        </w:rPr>
        <w:footnoteReference w:id="10"/>
      </w:r>
      <w:bookmarkEnd w:id="83"/>
    </w:p>
    <w:p w14:paraId="33973E78" w14:textId="77777777" w:rsidR="005E4B50" w:rsidRPr="007F7B6B" w:rsidRDefault="005E4B50" w:rsidP="005E6D93">
      <w:pPr>
        <w:pStyle w:val="Zkladntext"/>
        <w:jc w:val="both"/>
        <w:rPr>
          <w:rFonts w:ascii="Times New Roman" w:hAnsi="Times New Roman"/>
          <w:sz w:val="24"/>
          <w:szCs w:val="24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5E6D93" w:rsidRPr="007F7B6B" w14:paraId="680BF95D" w14:textId="77777777" w:rsidTr="00877B49">
        <w:tc>
          <w:tcPr>
            <w:tcW w:w="3114" w:type="dxa"/>
            <w:shd w:val="clear" w:color="auto" w:fill="CCC0D9" w:themeFill="accent4" w:themeFillTint="66"/>
          </w:tcPr>
          <w:p w14:paraId="55E062D4" w14:textId="77777777" w:rsidR="005E6D93" w:rsidRPr="007F7B6B" w:rsidRDefault="005E6D93" w:rsidP="005E6D93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97C96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1C3C4AFD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50159BEF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  <w:r w:rsidRPr="007F7B6B">
              <w:rPr>
                <w:rStyle w:val="Odkaznapoznmkupodiarou"/>
                <w:rFonts w:ascii="Times New Roman" w:hAnsi="Times New Roman"/>
                <w:b/>
                <w:sz w:val="20"/>
                <w:lang w:val="sk-SK"/>
              </w:rPr>
              <w:footnoteReference w:id="11"/>
            </w:r>
          </w:p>
        </w:tc>
      </w:tr>
      <w:tr w:rsidR="00060C11" w:rsidRPr="007F7B6B" w14:paraId="434B2B03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E6A40F3" w14:textId="1BAAB0FB" w:rsidR="00060C11" w:rsidRPr="007F7B6B" w:rsidRDefault="001039D0" w:rsidP="00CA1B26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>
              <w:rPr>
                <w:rFonts w:ascii="Times New Roman" w:hAnsi="Times New Roman"/>
                <w:sz w:val="20"/>
                <w:lang w:val="sk-SK"/>
              </w:rPr>
              <w:t>Zabezpečí poskytovateľ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zverejnen</w:t>
            </w:r>
            <w:r>
              <w:rPr>
                <w:rFonts w:ascii="Times New Roman" w:hAnsi="Times New Roman"/>
                <w:sz w:val="20"/>
                <w:lang w:val="sk-SK"/>
              </w:rPr>
              <w:t>ie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plánovanej výzvy v rámci </w:t>
            </w:r>
            <w:del w:id="86" w:author="Autor">
              <w:r w:rsidR="00060C11" w:rsidRPr="007F7B6B">
                <w:rPr>
                  <w:rFonts w:ascii="Times New Roman" w:hAnsi="Times New Roman"/>
                  <w:sz w:val="20"/>
                  <w:lang w:val="sk-SK"/>
                </w:rPr>
                <w:delText>harmonogramu</w:delText>
              </w:r>
            </w:del>
            <w:ins w:id="87" w:author="Autor">
              <w:r w:rsidR="0090563D">
                <w:rPr>
                  <w:rFonts w:ascii="Times New Roman" w:hAnsi="Times New Roman"/>
                  <w:sz w:val="20"/>
                  <w:lang w:val="sk-SK"/>
                </w:rPr>
                <w:t>H</w:t>
              </w:r>
              <w:r w:rsidR="00060C11" w:rsidRPr="007F7B6B">
                <w:rPr>
                  <w:rFonts w:ascii="Times New Roman" w:hAnsi="Times New Roman"/>
                  <w:sz w:val="20"/>
                  <w:lang w:val="sk-SK"/>
                </w:rPr>
                <w:t>armonogramu</w:t>
              </w:r>
              <w:r w:rsidR="0090563D">
                <w:rPr>
                  <w:rFonts w:ascii="Times New Roman" w:hAnsi="Times New Roman"/>
                  <w:sz w:val="20"/>
                  <w:lang w:val="sk-SK"/>
                </w:rPr>
                <w:t xml:space="preserve"> výziev</w:t>
              </w:r>
            </w:ins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minimálne počas dvoch mesiacov</w:t>
            </w:r>
            <w:r>
              <w:rPr>
                <w:rFonts w:ascii="Times New Roman" w:hAnsi="Times New Roman"/>
                <w:sz w:val="20"/>
                <w:lang w:val="sk-SK"/>
              </w:rPr>
              <w:t xml:space="preserve"> pred jej vyhlásením</w:t>
            </w:r>
            <w:r w:rsidR="00060C11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2"/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?</w:t>
            </w:r>
          </w:p>
        </w:tc>
        <w:tc>
          <w:tcPr>
            <w:tcW w:w="2835" w:type="dxa"/>
          </w:tcPr>
          <w:p w14:paraId="3D4A6DCA" w14:textId="4C2113F7" w:rsidR="00060C11" w:rsidRPr="007F7B6B" w:rsidRDefault="008666A7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00299021"/>
                <w:placeholder>
                  <w:docPart w:val="9643D3F02DD848DD9F7A4EC583E6A90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6B62AB1B" w14:textId="0BB70C7C" w:rsidR="00060C11" w:rsidRPr="007F7B6B" w:rsidRDefault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6FC7020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6333D226" w14:textId="01C7761A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Spolupracoval RO v rámci prípravy výzvy so všetkými príslušnými gestormi HP?</w:t>
            </w:r>
            <w:r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3"/>
            </w:r>
          </w:p>
        </w:tc>
        <w:tc>
          <w:tcPr>
            <w:tcW w:w="2835" w:type="dxa"/>
          </w:tcPr>
          <w:p w14:paraId="5611EE85" w14:textId="3F6099FB" w:rsidR="00060C11" w:rsidRPr="007F7B6B" w:rsidRDefault="008666A7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99048868"/>
                <w:placeholder>
                  <w:docPart w:val="239303D180C640989C3514B2FCBF0FA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08F841AE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2AC928A4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D665325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 vypracovaný test štátnej pomoci zo strany RO?</w:t>
            </w:r>
          </w:p>
        </w:tc>
        <w:tc>
          <w:tcPr>
            <w:tcW w:w="2835" w:type="dxa"/>
          </w:tcPr>
          <w:p w14:paraId="29906BEA" w14:textId="34D1743E" w:rsidR="00060C11" w:rsidRPr="007F7B6B" w:rsidRDefault="008666A7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807927005"/>
                <w:placeholder>
                  <w:docPart w:val="5D4F738F054B42FF8EBD1C18A89D64D6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2488AFB3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B4F0FA1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228E16A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zohľadnené závery z testu štátnej pomoci v texte výzvy?</w:t>
            </w:r>
          </w:p>
        </w:tc>
        <w:tc>
          <w:tcPr>
            <w:tcW w:w="2835" w:type="dxa"/>
          </w:tcPr>
          <w:p w14:paraId="755C5E12" w14:textId="5EA216FA" w:rsidR="00060C11" w:rsidRPr="007F7B6B" w:rsidRDefault="008666A7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1307739167"/>
                <w:placeholder>
                  <w:docPart w:val="CAF8A3B3FBA04788B61079942B34B51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7391CC14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611DEA4D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02F3F90" w14:textId="71DF1F6D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posúdené aktivity výzvy z hľadiska podpory projektov generujúcich príjem a zohľadnenie záverov v podmienkach týkajúcich sa projektov generujúcich príjem?</w:t>
            </w:r>
          </w:p>
        </w:tc>
        <w:tc>
          <w:tcPr>
            <w:tcW w:w="2835" w:type="dxa"/>
          </w:tcPr>
          <w:p w14:paraId="4FA64443" w14:textId="5A69060B" w:rsidR="00060C11" w:rsidRPr="007F7B6B" w:rsidRDefault="008666A7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266065010"/>
                <w:placeholder>
                  <w:docPart w:val="50D583FDF91C425DBA68C2CD96BE2B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Textzstupnhosymbolu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3895AD16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3E3D5BFB" w14:textId="77777777" w:rsidR="00F77CAF" w:rsidRPr="007F7B6B" w:rsidRDefault="00F77CAF">
      <w:pPr>
        <w:tabs>
          <w:tab w:val="left" w:pos="2934"/>
        </w:tabs>
        <w:rPr>
          <w:rFonts w:ascii="Times New Roman" w:hAnsi="Times New Roman"/>
          <w:sz w:val="20"/>
          <w:lang w:val="sk-SK"/>
        </w:rPr>
      </w:pPr>
    </w:p>
    <w:sectPr w:rsidR="00F77CAF" w:rsidRPr="007F7B6B" w:rsidSect="00557DD9">
      <w:endnotePr>
        <w:numFmt w:val="decimal"/>
      </w:endnotePr>
      <w:pgSz w:w="11907" w:h="16840" w:code="9"/>
      <w:pgMar w:top="1418" w:right="1559" w:bottom="1418" w:left="1418" w:header="1304" w:footer="851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A522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62AD3" w14:textId="77777777" w:rsidR="008666A7" w:rsidRDefault="008666A7">
      <w:r>
        <w:separator/>
      </w:r>
    </w:p>
  </w:endnote>
  <w:endnote w:type="continuationSeparator" w:id="0">
    <w:p w14:paraId="28183D2C" w14:textId="77777777" w:rsidR="008666A7" w:rsidRDefault="008666A7">
      <w:r>
        <w:continuationSeparator/>
      </w:r>
    </w:p>
  </w:endnote>
  <w:endnote w:type="continuationNotice" w:id="1">
    <w:p w14:paraId="31FA5D0A" w14:textId="77777777" w:rsidR="008666A7" w:rsidRDefault="008666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13CA9" w14:textId="6204BEE3" w:rsidR="008D2A47" w:rsidRPr="008D2A47" w:rsidRDefault="008D2A47" w:rsidP="008D2A47">
    <w:pPr>
      <w:pStyle w:val="Pta"/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sz w:val="20"/>
        <w:lang w:val="sk-SK"/>
      </w:rPr>
      <w:t xml:space="preserve"> </w:t>
    </w:r>
    <w:del w:id="37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1BEEA4" wp14:editId="299F042A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wFbEAIAAAY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" strokecolor="#8064a2" strokeweight="3pt">
                <v:shadow on="t" color="black" opacity="22937f" origin=",.5" offset="0,.63889mm"/>
              </v:line>
            </w:pict>
          </mc:Fallback>
        </mc:AlternateContent>
      </w:r>
    </w:del>
    <w:ins w:id="38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A6B660" wp14:editId="71AF437C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3" name="Rovná spojnic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T/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D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DXs8T/&#10;DwIAAAgEAAAOAAAAAAAAAAAAAAAAAC4CAABkcnMvZTJvRG9jLnhtbFBLAQItABQABgAIAAAAIQAV&#10;QrWU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ins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4D50F6E9" w14:textId="546F7907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del w:id="39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w:drawing>
          <wp:anchor distT="0" distB="0" distL="114300" distR="114300" simplePos="0" relativeHeight="251667456" behindDoc="1" locked="0" layoutInCell="1" allowOverlap="1" wp14:anchorId="5382DD1B" wp14:editId="5E692D4C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40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w:drawing>
          <wp:anchor distT="0" distB="0" distL="114300" distR="114300" simplePos="0" relativeHeight="251659264" behindDoc="1" locked="0" layoutInCell="1" allowOverlap="1" wp14:anchorId="6BBCD83E" wp14:editId="46C0A774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764990822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69499B">
          <w:rPr>
            <w:rFonts w:ascii="Times New Roman" w:hAnsi="Times New Roman"/>
            <w:noProof/>
            <w:sz w:val="24"/>
            <w:szCs w:val="24"/>
            <w:lang w:val="sk-SK" w:eastAsia="sk-SK"/>
          </w:rPr>
          <w:t>3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361D287B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  <w:p w14:paraId="3732BD4D" w14:textId="23CF5291" w:rsidR="008D2A47" w:rsidRPr="008D2A47" w:rsidRDefault="008D2A47" w:rsidP="008D2A47">
    <w:pPr>
      <w:pStyle w:val="Pta"/>
      <w:rPr>
        <w:rFonts w:ascii="Times New Roman" w:hAnsi="Times New Roman"/>
        <w:sz w:val="20"/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26C7B" w14:textId="14148666" w:rsidR="00C228EC" w:rsidRPr="00E761A9" w:rsidRDefault="00C228EC">
    <w:pPr>
      <w:pStyle w:val="Pta"/>
      <w:jc w:val="center"/>
      <w:rPr>
        <w:rFonts w:ascii="Times New Roman" w:hAnsi="Times New Roman"/>
        <w:sz w:val="20"/>
      </w:rPr>
    </w:pPr>
  </w:p>
  <w:p w14:paraId="46690994" w14:textId="77777777" w:rsidR="008D2A47" w:rsidRPr="008D2A47" w:rsidRDefault="008D2A47" w:rsidP="008D2A47">
    <w:pPr>
      <w:tabs>
        <w:tab w:val="center" w:pos="4536"/>
        <w:tab w:val="right" w:pos="9072"/>
      </w:tabs>
      <w:jc w:val="right"/>
      <w:rPr>
        <w:del w:id="45" w:author="Autor"/>
        <w:rFonts w:ascii="Times New Roman" w:hAnsi="Times New Roman"/>
        <w:sz w:val="24"/>
        <w:szCs w:val="24"/>
        <w:lang w:val="sk-SK" w:eastAsia="sk-SK"/>
      </w:rPr>
    </w:pPr>
    <w:del w:id="46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C7F3AD" wp14:editId="2FDC1269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roQDgIAAAY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" strokecolor="#8064a2" strokeweight="3pt">
                <v:shadow on="t" color="black" opacity="22937f" origin=",.5" offset="0,.63889mm"/>
              </v:line>
            </w:pict>
          </mc:Fallback>
        </mc:AlternateContent>
      </w:r>
      <w:r w:rsidRPr="008D2A47">
        <w:rPr>
          <w:rFonts w:ascii="Times New Roman" w:hAnsi="Times New Roman"/>
          <w:sz w:val="24"/>
          <w:szCs w:val="24"/>
          <w:lang w:val="sk-SK" w:eastAsia="sk-SK"/>
        </w:rPr>
        <w:delText xml:space="preserve"> </w:delText>
      </w:r>
    </w:del>
  </w:p>
  <w:p w14:paraId="43B91A6E" w14:textId="46A1585E" w:rsidR="008D2A47" w:rsidRPr="008D2A47" w:rsidRDefault="008D2A47" w:rsidP="008D2A47">
    <w:pPr>
      <w:tabs>
        <w:tab w:val="center" w:pos="4536"/>
        <w:tab w:val="right" w:pos="9072"/>
      </w:tabs>
      <w:jc w:val="right"/>
      <w:rPr>
        <w:ins w:id="47" w:author="Autor"/>
        <w:rFonts w:ascii="Times New Roman" w:hAnsi="Times New Roman"/>
        <w:sz w:val="24"/>
        <w:szCs w:val="24"/>
        <w:lang w:val="sk-SK" w:eastAsia="sk-SK"/>
      </w:rPr>
    </w:pPr>
    <w:del w:id="48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w:drawing>
          <wp:anchor distT="0" distB="0" distL="114300" distR="114300" simplePos="0" relativeHeight="251672576" behindDoc="1" locked="0" layoutInCell="1" allowOverlap="1" wp14:anchorId="28BB0277" wp14:editId="295A4B2D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49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8C37CF" wp14:editId="3145DADD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V&#10;QrWU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  <w:r w:rsidRPr="008D2A47">
        <w:rPr>
          <w:rFonts w:ascii="Times New Roman" w:hAnsi="Times New Roman"/>
          <w:sz w:val="24"/>
          <w:szCs w:val="24"/>
          <w:lang w:val="sk-SK" w:eastAsia="sk-SK"/>
        </w:rPr>
        <w:t xml:space="preserve"> </w:t>
      </w:r>
    </w:ins>
  </w:p>
  <w:p w14:paraId="2F37D9A2" w14:textId="1CA0602F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ins w:id="50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w:drawing>
          <wp:anchor distT="0" distB="0" distL="114300" distR="114300" simplePos="0" relativeHeight="251661312" behindDoc="1" locked="0" layoutInCell="1" allowOverlap="1" wp14:anchorId="5FEA21E1" wp14:editId="3422AD86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1383397287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69499B">
          <w:rPr>
            <w:rFonts w:ascii="Times New Roman" w:hAnsi="Times New Roman"/>
            <w:noProof/>
            <w:sz w:val="24"/>
            <w:szCs w:val="24"/>
            <w:lang w:val="sk-SK" w:eastAsia="sk-SK"/>
          </w:rPr>
          <w:t>5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0CA4F65E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051C38" w14:textId="77777777" w:rsidR="008666A7" w:rsidRDefault="008666A7">
      <w:r>
        <w:separator/>
      </w:r>
    </w:p>
  </w:footnote>
  <w:footnote w:type="continuationSeparator" w:id="0">
    <w:p w14:paraId="5EB37085" w14:textId="77777777" w:rsidR="008666A7" w:rsidRDefault="008666A7">
      <w:r>
        <w:continuationSeparator/>
      </w:r>
    </w:p>
  </w:footnote>
  <w:footnote w:type="continuationNotice" w:id="1">
    <w:p w14:paraId="3C57B001" w14:textId="77777777" w:rsidR="008666A7" w:rsidRDefault="008666A7"/>
  </w:footnote>
  <w:footnote w:id="2">
    <w:p w14:paraId="671313B8" w14:textId="77777777" w:rsidR="00FC3296" w:rsidRPr="005C3295" w:rsidRDefault="00FC3296" w:rsidP="00FC3296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Dotazník RO pred vyhlásením výzvy zašle CKO</w:t>
      </w:r>
      <w:r w:rsidRPr="005C3295">
        <w:rPr>
          <w:rFonts w:ascii="Times New Roman" w:eastAsia="Calibri" w:hAnsi="Times New Roman"/>
          <w:b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spolu s návrhom výzvy na posúdenie.</w:t>
      </w:r>
    </w:p>
  </w:footnote>
  <w:footnote w:id="3">
    <w:p w14:paraId="59A8B2D0" w14:textId="32B8CE45" w:rsidR="000F23B3" w:rsidRPr="005C3295" w:rsidRDefault="000F23B3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="00B00905" w:rsidRPr="005C3295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 xml:space="preserve">Pod výzvou sa rozumie výzva na predkladanie žiadostí o NFP pre dopytovo-orientované projekty, vrátane výzvy v rámci operačných programov cezhraničnej spolupráce a Programu rozvoja vidieka (s výnimkou MAS), výzva na predkladanie projektových zámerov a vyzvanie na predloženie </w:t>
      </w:r>
      <w:del w:id="14" w:author="Autor">
        <w:r w:rsidRPr="005C3295">
          <w:rPr>
            <w:rFonts w:ascii="Times New Roman" w:hAnsi="Times New Roman"/>
            <w:szCs w:val="18"/>
            <w:lang w:val="sk-SK"/>
          </w:rPr>
          <w:delText>národných projektov.</w:delText>
        </w:r>
      </w:del>
      <w:ins w:id="15" w:author="Autor">
        <w:r w:rsidRPr="005C3295">
          <w:rPr>
            <w:rFonts w:ascii="Times New Roman" w:hAnsi="Times New Roman"/>
            <w:szCs w:val="18"/>
            <w:lang w:val="sk-SK"/>
          </w:rPr>
          <w:t>národn</w:t>
        </w:r>
        <w:r w:rsidR="00283B51">
          <w:rPr>
            <w:rFonts w:ascii="Times New Roman" w:hAnsi="Times New Roman"/>
            <w:szCs w:val="18"/>
            <w:lang w:val="sk-SK"/>
          </w:rPr>
          <w:t>ého</w:t>
        </w:r>
        <w:r w:rsidRPr="005C3295">
          <w:rPr>
            <w:rFonts w:ascii="Times New Roman" w:hAnsi="Times New Roman"/>
            <w:szCs w:val="18"/>
            <w:lang w:val="sk-SK"/>
          </w:rPr>
          <w:t xml:space="preserve"> projekt</w:t>
        </w:r>
        <w:r w:rsidR="00283B51">
          <w:rPr>
            <w:rFonts w:ascii="Times New Roman" w:hAnsi="Times New Roman"/>
            <w:szCs w:val="18"/>
            <w:lang w:val="sk-SK"/>
          </w:rPr>
          <w:t>u</w:t>
        </w:r>
        <w:r w:rsidRPr="005C3295">
          <w:rPr>
            <w:rFonts w:ascii="Times New Roman" w:hAnsi="Times New Roman"/>
            <w:szCs w:val="18"/>
            <w:lang w:val="sk-SK"/>
          </w:rPr>
          <w:t>.</w:t>
        </w:r>
      </w:ins>
      <w:r w:rsidRPr="005C3295">
        <w:rPr>
          <w:rFonts w:ascii="Times New Roman" w:hAnsi="Times New Roman"/>
          <w:szCs w:val="18"/>
          <w:lang w:val="sk-SK"/>
        </w:rPr>
        <w:t xml:space="preserve"> (Nevzťahuje sa na fázované projekty</w:t>
      </w:r>
      <w:r w:rsidR="00770847" w:rsidRPr="005C3295">
        <w:rPr>
          <w:rFonts w:ascii="Times New Roman" w:hAnsi="Times New Roman"/>
          <w:szCs w:val="18"/>
          <w:lang w:val="sk-SK"/>
        </w:rPr>
        <w:t xml:space="preserve"> a vyzvania pre</w:t>
      </w:r>
      <w:r w:rsidR="00EF5683">
        <w:rPr>
          <w:rFonts w:ascii="Times New Roman" w:hAnsi="Times New Roman"/>
          <w:szCs w:val="18"/>
          <w:lang w:val="sk-SK"/>
        </w:rPr>
        <w:t> </w:t>
      </w:r>
      <w:r w:rsidR="00770847" w:rsidRPr="005C3295">
        <w:rPr>
          <w:rFonts w:ascii="Times New Roman" w:hAnsi="Times New Roman"/>
          <w:szCs w:val="18"/>
          <w:lang w:val="sk-SK"/>
        </w:rPr>
        <w:t>projekty technickej pomoci</w:t>
      </w:r>
      <w:r w:rsidRPr="005C3295">
        <w:rPr>
          <w:rFonts w:ascii="Times New Roman" w:hAnsi="Times New Roman"/>
          <w:szCs w:val="18"/>
          <w:lang w:val="sk-SK"/>
        </w:rPr>
        <w:t>).</w:t>
      </w:r>
    </w:p>
  </w:footnote>
  <w:footnote w:id="4">
    <w:p w14:paraId="35DA7C70" w14:textId="6BF6B50B" w:rsidR="00B00905" w:rsidRPr="005C3295" w:rsidRDefault="00B00905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Pracovná komisia pre koordináciu a zabezpečenie synergických účinkov medzi EŠIF a ostatnými nástrojmi podpory EÚ a</w:t>
      </w:r>
      <w:r w:rsidR="00B44899" w:rsidRPr="005C3295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SR</w:t>
      </w:r>
      <w:r w:rsidR="00B44899" w:rsidRPr="005C3295">
        <w:rPr>
          <w:rFonts w:ascii="Times New Roman" w:hAnsi="Times New Roman"/>
          <w:szCs w:val="18"/>
          <w:lang w:val="sk-SK"/>
        </w:rPr>
        <w:t>.</w:t>
      </w:r>
      <w:ins w:id="25" w:author="Autor">
        <w:r w:rsidR="008739EF">
          <w:rPr>
            <w:rFonts w:ascii="Times New Roman" w:hAnsi="Times New Roman"/>
            <w:szCs w:val="18"/>
            <w:lang w:val="sk-SK"/>
          </w:rPr>
          <w:t xml:space="preserve"> Uvedie sa dátum vydania stanoviska Pracovnej komisie.</w:t>
        </w:r>
      </w:ins>
    </w:p>
  </w:footnote>
  <w:footnote w:id="5">
    <w:p w14:paraId="6D3416A8" w14:textId="6E50F44B" w:rsidR="008E362F" w:rsidRPr="005C3295" w:rsidRDefault="008E362F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Platnosť je záväzná pre všetky výzvy </w:t>
      </w:r>
      <w:r w:rsidR="009F63AD" w:rsidRPr="005C3295">
        <w:rPr>
          <w:rFonts w:ascii="Times New Roman" w:hAnsi="Times New Roman"/>
          <w:szCs w:val="18"/>
          <w:lang w:val="sk-SK"/>
        </w:rPr>
        <w:t>v</w:t>
      </w:r>
      <w:r w:rsidR="009F63AD">
        <w:rPr>
          <w:rFonts w:ascii="Times New Roman" w:hAnsi="Times New Roman"/>
          <w:szCs w:val="18"/>
          <w:lang w:val="sk-SK"/>
        </w:rPr>
        <w:t> </w:t>
      </w:r>
      <w:del w:id="51" w:author="Autor">
        <w:r w:rsidRPr="005C3295">
          <w:rPr>
            <w:rFonts w:ascii="Times New Roman" w:hAnsi="Times New Roman"/>
            <w:szCs w:val="18"/>
            <w:lang w:val="sk-SK"/>
          </w:rPr>
          <w:delText>harmonograme</w:delText>
        </w:r>
      </w:del>
      <w:ins w:id="52" w:author="Autor">
        <w:r w:rsidR="009F63AD">
          <w:rPr>
            <w:rFonts w:ascii="Times New Roman" w:hAnsi="Times New Roman"/>
            <w:szCs w:val="18"/>
            <w:lang w:val="sk-SK"/>
          </w:rPr>
          <w:t>pláne vyhlasovania výziev a vyzvaní,</w:t>
        </w:r>
      </w:ins>
      <w:r w:rsidRPr="005C3295">
        <w:rPr>
          <w:rFonts w:ascii="Times New Roman" w:hAnsi="Times New Roman"/>
          <w:szCs w:val="18"/>
          <w:lang w:val="sk-SK"/>
        </w:rPr>
        <w:t xml:space="preserve"> schválenom na zasadnutí Pracovnej komisie</w:t>
      </w:r>
      <w:ins w:id="53" w:author="Autor">
        <w:r w:rsidR="00D54874">
          <w:rPr>
            <w:rFonts w:ascii="Times New Roman" w:hAnsi="Times New Roman"/>
            <w:szCs w:val="18"/>
            <w:lang w:val="sk-SK"/>
          </w:rPr>
          <w:t xml:space="preserve"> p</w:t>
        </w:r>
        <w:r w:rsidR="00D54874" w:rsidRPr="00362823">
          <w:rPr>
            <w:rFonts w:ascii="Times New Roman" w:hAnsi="Times New Roman"/>
            <w:szCs w:val="18"/>
            <w:lang w:val="sk-SK"/>
          </w:rPr>
          <w:t>re koordináciu a zabezpečenie synergických účinkov medzi EŠIF a ostatnými nástrojmi podpory EÚ a SR</w:t>
        </w:r>
      </w:ins>
      <w:r w:rsidRPr="005C3295">
        <w:rPr>
          <w:rFonts w:ascii="Times New Roman" w:hAnsi="Times New Roman"/>
          <w:szCs w:val="18"/>
          <w:lang w:val="sk-SK"/>
        </w:rPr>
        <w:t>, príp. formou per</w:t>
      </w:r>
      <w:r w:rsidR="00EF5683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rollam</w:t>
      </w:r>
      <w:r w:rsidR="007F7B6B">
        <w:rPr>
          <w:rFonts w:ascii="Times New Roman" w:hAnsi="Times New Roman"/>
          <w:szCs w:val="18"/>
          <w:lang w:val="sk-SK"/>
        </w:rPr>
        <w:t>.</w:t>
      </w:r>
      <w:r w:rsidR="00E079E2" w:rsidRPr="005C3295">
        <w:rPr>
          <w:rFonts w:ascii="Times New Roman" w:hAnsi="Times New Roman"/>
          <w:szCs w:val="18"/>
          <w:lang w:val="sk-SK"/>
        </w:rPr>
        <w:t xml:space="preserve"> </w:t>
      </w:r>
      <w:r w:rsidR="007F70A6">
        <w:rPr>
          <w:rFonts w:ascii="Times New Roman" w:hAnsi="Times New Roman"/>
          <w:szCs w:val="18"/>
          <w:lang w:val="sk-SK"/>
        </w:rPr>
        <w:t>(</w:t>
      </w:r>
      <w:r w:rsidR="007F7B6B">
        <w:rPr>
          <w:rFonts w:ascii="Times New Roman" w:hAnsi="Times New Roman"/>
          <w:szCs w:val="18"/>
          <w:lang w:val="sk-SK"/>
        </w:rPr>
        <w:t xml:space="preserve">Nevzťahuje sa na </w:t>
      </w:r>
      <w:r w:rsidR="00E079E2" w:rsidRPr="005C3295">
        <w:rPr>
          <w:rFonts w:ascii="Times New Roman" w:hAnsi="Times New Roman"/>
          <w:szCs w:val="18"/>
          <w:lang w:val="sk-SK"/>
        </w:rPr>
        <w:t>vyzvan</w:t>
      </w:r>
      <w:r w:rsidR="007F7B6B">
        <w:rPr>
          <w:rFonts w:ascii="Times New Roman" w:hAnsi="Times New Roman"/>
          <w:szCs w:val="18"/>
          <w:lang w:val="sk-SK"/>
        </w:rPr>
        <w:t>ia</w:t>
      </w:r>
      <w:r w:rsidR="00E079E2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7F7B6B">
        <w:rPr>
          <w:rFonts w:ascii="Times New Roman" w:hAnsi="Times New Roman"/>
          <w:szCs w:val="18"/>
          <w:lang w:val="sk-SK"/>
        </w:rPr>
        <w:t xml:space="preserve"> a fázované projekty).</w:t>
      </w:r>
    </w:p>
  </w:footnote>
  <w:footnote w:id="6">
    <w:p w14:paraId="4F7129E0" w14:textId="79C3F9BE" w:rsidR="009C4EEB" w:rsidRPr="005C3295" w:rsidRDefault="009C4EEB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Za každú synergickú výzvu RO vyplní samostatnú tabuľku.</w:t>
      </w:r>
      <w:r w:rsidR="0036282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 xml:space="preserve">RO uvádza identifikované synergie v súlade s informáciami uvedenými v časti 4. výzvy/vyzvania a v súlade s platným </w:t>
      </w:r>
      <w:del w:id="56" w:author="Autor">
        <w:r w:rsidR="00362823" w:rsidRPr="00362823">
          <w:rPr>
            <w:rFonts w:ascii="Times New Roman" w:hAnsi="Times New Roman"/>
            <w:szCs w:val="18"/>
            <w:lang w:val="sk-SK"/>
          </w:rPr>
          <w:delText>harmonogramom</w:delText>
        </w:r>
      </w:del>
      <w:ins w:id="57" w:author="Autor">
        <w:r w:rsidR="009F63AD">
          <w:rPr>
            <w:rFonts w:ascii="Times New Roman" w:hAnsi="Times New Roman"/>
            <w:szCs w:val="18"/>
            <w:lang w:val="sk-SK"/>
          </w:rPr>
          <w:t>plánom vyhlasovania</w:t>
        </w:r>
      </w:ins>
      <w:r w:rsidR="009F63AD">
        <w:rPr>
          <w:rFonts w:ascii="Times New Roman" w:hAnsi="Times New Roman"/>
          <w:szCs w:val="18"/>
          <w:lang w:val="sk-SK"/>
        </w:rPr>
        <w:t xml:space="preserve"> výziev</w:t>
      </w:r>
      <w:del w:id="58" w:author="Autor">
        <w:r w:rsidR="00362823" w:rsidRPr="00362823">
          <w:rPr>
            <w:rFonts w:ascii="Times New Roman" w:hAnsi="Times New Roman"/>
            <w:szCs w:val="18"/>
            <w:lang w:val="sk-SK"/>
          </w:rPr>
          <w:delText>/</w:delText>
        </w:r>
      </w:del>
      <w:ins w:id="59" w:author="Autor">
        <w:r w:rsidR="009F63AD">
          <w:rPr>
            <w:rFonts w:ascii="Times New Roman" w:hAnsi="Times New Roman"/>
            <w:szCs w:val="18"/>
            <w:lang w:val="sk-SK"/>
          </w:rPr>
          <w:t xml:space="preserve"> a </w:t>
        </w:r>
      </w:ins>
      <w:r w:rsidR="009F63AD">
        <w:rPr>
          <w:rFonts w:ascii="Times New Roman" w:hAnsi="Times New Roman"/>
          <w:szCs w:val="18"/>
          <w:lang w:val="sk-SK"/>
        </w:rPr>
        <w:t>vyzvaní</w:t>
      </w:r>
      <w:r w:rsidR="00362823" w:rsidRPr="00362823">
        <w:rPr>
          <w:rFonts w:ascii="Times New Roman" w:hAnsi="Times New Roman"/>
          <w:szCs w:val="18"/>
          <w:lang w:val="sk-SK"/>
        </w:rPr>
        <w:t>, ktorý bol schválený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>Pracovnou komisiou pre koordináciu a zabezpečenie synergických účinkov medzi EŠIF a ostatnými nástrojmi podpory EÚ a SR.</w:t>
      </w:r>
      <w:r w:rsidR="007F70A6">
        <w:rPr>
          <w:rFonts w:ascii="Times New Roman" w:hAnsi="Times New Roman"/>
          <w:szCs w:val="18"/>
          <w:lang w:val="sk-SK"/>
        </w:rPr>
        <w:t xml:space="preserve"> Všetky vyššie uvedené dokumenty musia byť v súlade.</w:t>
      </w:r>
    </w:p>
  </w:footnote>
  <w:footnote w:id="7">
    <w:p w14:paraId="6BA70EC7" w14:textId="36B7442F" w:rsidR="00B44899" w:rsidRPr="005C3295" w:rsidRDefault="00B44899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Výzva s identifikovanými synergickými a komplementárnymi účinkami.</w:t>
      </w:r>
    </w:p>
  </w:footnote>
  <w:footnote w:id="8">
    <w:p w14:paraId="5D94A3A3" w14:textId="4BD04D54" w:rsidR="000B4104" w:rsidRPr="00E761A9" w:rsidRDefault="000B4104" w:rsidP="00E761A9">
      <w:pPr>
        <w:pStyle w:val="Textpoznmkypodiarou"/>
        <w:jc w:val="both"/>
        <w:rPr>
          <w:rFonts w:ascii="Times New Roman" w:hAnsi="Times New Roman"/>
          <w:lang w:val="sk-SK"/>
        </w:rPr>
      </w:pPr>
      <w:r>
        <w:rPr>
          <w:rStyle w:val="Odkaznapoznmkupodiarou"/>
        </w:rPr>
        <w:footnoteRef/>
      </w:r>
      <w:r w:rsidRPr="00E761A9">
        <w:rPr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 xml:space="preserve">RO uvedie informácie pre všetky relevantné oblasti vrátane ich popisu a zdôvodnenia. Minimálne jedna vecná oblasť  mimo zosúladenia </w:t>
      </w:r>
      <w:r w:rsidR="00C532DF">
        <w:rPr>
          <w:rFonts w:ascii="Times New Roman" w:hAnsi="Times New Roman"/>
          <w:szCs w:val="18"/>
          <w:lang w:val="sk-SK"/>
        </w:rPr>
        <w:t xml:space="preserve">termínov </w:t>
      </w:r>
      <w:r w:rsidRPr="00E761A9">
        <w:rPr>
          <w:rFonts w:ascii="Times New Roman" w:hAnsi="Times New Roman"/>
          <w:szCs w:val="18"/>
          <w:lang w:val="sk-SK"/>
        </w:rPr>
        <w:t>vyhlásenia výziev musí byť identifikovaná ako synergická/komplementárna, t.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>j. body b) - e).</w:t>
      </w:r>
    </w:p>
  </w:footnote>
  <w:footnote w:id="9">
    <w:p w14:paraId="6826E614" w14:textId="11336B88" w:rsidR="00362823" w:rsidRPr="00E761A9" w:rsidRDefault="000B4104" w:rsidP="00362823">
      <w:pPr>
        <w:pStyle w:val="Textpoznmkypodiarou"/>
        <w:jc w:val="both"/>
        <w:rPr>
          <w:rFonts w:ascii="Times New Roman" w:hAnsi="Times New Roman"/>
          <w:lang w:val="sk-SK"/>
        </w:rPr>
      </w:pPr>
      <w:r w:rsidRPr="00E761A9">
        <w:rPr>
          <w:rStyle w:val="Odkaznapoznmkupodiarou"/>
          <w:lang w:val="sk-SK"/>
        </w:rPr>
        <w:footnoteRef/>
      </w:r>
      <w:r w:rsidRPr="00E761A9">
        <w:rPr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RO uvedie spôsob následného zabezpečenia identifikovaných synergií v predmetných oblastiach, t.</w:t>
      </w:r>
      <w:r w:rsidR="00EF5683">
        <w:rPr>
          <w:rFonts w:ascii="Times New Roman" w:hAnsi="Times New Roman"/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j. postup RO po</w:t>
      </w:r>
      <w:r w:rsidR="00EF5683">
        <w:rPr>
          <w:rFonts w:ascii="Times New Roman" w:hAnsi="Times New Roman"/>
          <w:lang w:val="sk-SK"/>
        </w:rPr>
        <w:t> </w:t>
      </w:r>
      <w:r w:rsidR="00362823" w:rsidRPr="00E761A9">
        <w:rPr>
          <w:rFonts w:ascii="Times New Roman" w:hAnsi="Times New Roman"/>
          <w:lang w:val="sk-SK"/>
        </w:rPr>
        <w:t>vyplnení dotazníka a pred/po vyhlásení svojej výzvy a postup spolupráce s inštitúciou zodpovednou za vyhlásenie synergickej výzvy</w:t>
      </w:r>
      <w:r w:rsidR="00185F5F">
        <w:rPr>
          <w:rFonts w:ascii="Times New Roman" w:hAnsi="Times New Roman"/>
          <w:lang w:val="sk-SK"/>
        </w:rPr>
        <w:t>, v prípade, že charakter synergie/komplementarity si spoluprácu vyžaduje</w:t>
      </w:r>
      <w:r w:rsidR="00362823" w:rsidRPr="00E761A9">
        <w:rPr>
          <w:rFonts w:ascii="Times New Roman" w:hAnsi="Times New Roman"/>
          <w:lang w:val="sk-SK"/>
        </w:rPr>
        <w:t>.</w:t>
      </w:r>
    </w:p>
    <w:p w14:paraId="03214784" w14:textId="492A8AF4" w:rsidR="000B4104" w:rsidRPr="00E761A9" w:rsidRDefault="000B4104">
      <w:pPr>
        <w:pStyle w:val="Textpoznmkypodiarou"/>
        <w:rPr>
          <w:lang w:val="sk-SK"/>
        </w:rPr>
      </w:pPr>
    </w:p>
  </w:footnote>
  <w:footnote w:id="10">
    <w:p w14:paraId="33DDB39F" w14:textId="17F47267" w:rsidR="00557DD9" w:rsidRPr="005C3295" w:rsidRDefault="00557DD9" w:rsidP="00213E75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</w:rPr>
        <w:footnoteRef/>
      </w:r>
      <w:r w:rsidRPr="00E761A9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>Pod výzvou sa</w:t>
      </w:r>
      <w:r w:rsidR="001D13BC" w:rsidRPr="005C3295">
        <w:rPr>
          <w:rFonts w:ascii="Times New Roman" w:hAnsi="Times New Roman"/>
          <w:lang w:val="sk-SK"/>
        </w:rPr>
        <w:t xml:space="preserve"> v tejto časti</w:t>
      </w:r>
      <w:r w:rsidRPr="005C3295">
        <w:rPr>
          <w:rFonts w:ascii="Times New Roman" w:hAnsi="Times New Roman"/>
          <w:lang w:val="sk-SK"/>
        </w:rPr>
        <w:t xml:space="preserve"> rozumie výzva na predkladanie žiadostí o NFP pre dopytovo-orientované projekty vrátane výzvy v rámci operačných programov cezhraničnej spolupráce a Programu rozvoja vidieka</w:t>
      </w:r>
      <w:r w:rsidR="00213E75">
        <w:rPr>
          <w:rFonts w:ascii="Times New Roman" w:hAnsi="Times New Roman"/>
          <w:lang w:val="sk-SK"/>
        </w:rPr>
        <w:t xml:space="preserve"> (s výnimkou MAS)</w:t>
      </w:r>
      <w:r w:rsidRPr="005C3295">
        <w:rPr>
          <w:rFonts w:ascii="Times New Roman" w:hAnsi="Times New Roman"/>
          <w:lang w:val="sk-SK"/>
        </w:rPr>
        <w:t>, výzva na</w:t>
      </w:r>
      <w:r w:rsidR="00EF5683">
        <w:rPr>
          <w:rFonts w:ascii="Times New Roman" w:hAnsi="Times New Roman"/>
          <w:lang w:val="sk-SK"/>
        </w:rPr>
        <w:t> </w:t>
      </w:r>
      <w:r w:rsidRPr="005C3295">
        <w:rPr>
          <w:rFonts w:ascii="Times New Roman" w:hAnsi="Times New Roman"/>
          <w:lang w:val="sk-SK"/>
        </w:rPr>
        <w:t xml:space="preserve">predkladanie projektových zámerov, vyzvanie na predloženie </w:t>
      </w:r>
      <w:del w:id="84" w:author="Autor">
        <w:r w:rsidRPr="005C3295">
          <w:rPr>
            <w:rFonts w:ascii="Times New Roman" w:hAnsi="Times New Roman"/>
            <w:lang w:val="sk-SK"/>
          </w:rPr>
          <w:delText>národných projektov</w:delText>
        </w:r>
      </w:del>
      <w:ins w:id="85" w:author="Autor">
        <w:r w:rsidRPr="005C3295">
          <w:rPr>
            <w:rFonts w:ascii="Times New Roman" w:hAnsi="Times New Roman"/>
            <w:lang w:val="sk-SK"/>
          </w:rPr>
          <w:t>národn</w:t>
        </w:r>
        <w:r w:rsidR="000527EE">
          <w:rPr>
            <w:rFonts w:ascii="Times New Roman" w:hAnsi="Times New Roman"/>
            <w:lang w:val="sk-SK"/>
          </w:rPr>
          <w:t>ého</w:t>
        </w:r>
        <w:r w:rsidRPr="005C3295">
          <w:rPr>
            <w:rFonts w:ascii="Times New Roman" w:hAnsi="Times New Roman"/>
            <w:lang w:val="sk-SK"/>
          </w:rPr>
          <w:t xml:space="preserve"> projekt</w:t>
        </w:r>
        <w:r w:rsidR="000527EE">
          <w:rPr>
            <w:rFonts w:ascii="Times New Roman" w:hAnsi="Times New Roman"/>
            <w:lang w:val="sk-SK"/>
          </w:rPr>
          <w:t>u</w:t>
        </w:r>
      </w:ins>
      <w:r w:rsidRPr="005C3295">
        <w:rPr>
          <w:rFonts w:ascii="Times New Roman" w:hAnsi="Times New Roman"/>
          <w:lang w:val="sk-SK"/>
        </w:rPr>
        <w:t>, vyzvanie na predloženie veľkých projektov</w:t>
      </w:r>
      <w:r w:rsidR="00213E75">
        <w:rPr>
          <w:rFonts w:ascii="Times New Roman" w:hAnsi="Times New Roman"/>
          <w:lang w:val="sk-SK"/>
        </w:rPr>
        <w:t xml:space="preserve"> a fázované projekty</w:t>
      </w:r>
      <w:r w:rsidR="00770847" w:rsidRPr="005C3295">
        <w:rPr>
          <w:rFonts w:ascii="Times New Roman" w:hAnsi="Times New Roman"/>
          <w:lang w:val="sk-SK"/>
        </w:rPr>
        <w:t>.</w:t>
      </w:r>
      <w:r w:rsidRPr="005C3295">
        <w:rPr>
          <w:rFonts w:ascii="Times New Roman" w:hAnsi="Times New Roman"/>
          <w:lang w:val="sk-SK"/>
        </w:rPr>
        <w:t xml:space="preserve"> </w:t>
      </w:r>
      <w:r w:rsidR="00213E75">
        <w:rPr>
          <w:rFonts w:ascii="Times New Roman" w:hAnsi="Times New Roman"/>
          <w:lang w:val="sk-SK"/>
        </w:rPr>
        <w:t>(</w:t>
      </w:r>
      <w:r w:rsidR="00213E75">
        <w:rPr>
          <w:rFonts w:ascii="Times New Roman" w:hAnsi="Times New Roman"/>
          <w:szCs w:val="18"/>
          <w:lang w:val="sk-SK"/>
        </w:rPr>
        <w:t xml:space="preserve">Nevzťahuje sa na </w:t>
      </w:r>
      <w:r w:rsidR="00213E75" w:rsidRPr="005C3295">
        <w:rPr>
          <w:rFonts w:ascii="Times New Roman" w:hAnsi="Times New Roman"/>
          <w:szCs w:val="18"/>
          <w:lang w:val="sk-SK"/>
        </w:rPr>
        <w:t>vyzvan</w:t>
      </w:r>
      <w:r w:rsidR="00213E75">
        <w:rPr>
          <w:rFonts w:ascii="Times New Roman" w:hAnsi="Times New Roman"/>
          <w:szCs w:val="18"/>
          <w:lang w:val="sk-SK"/>
        </w:rPr>
        <w:t>ia</w:t>
      </w:r>
      <w:r w:rsidR="00213E75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213E75">
        <w:rPr>
          <w:rFonts w:ascii="Times New Roman" w:hAnsi="Times New Roman"/>
          <w:szCs w:val="18"/>
          <w:lang w:val="sk-SK"/>
        </w:rPr>
        <w:t>).</w:t>
      </w:r>
    </w:p>
  </w:footnote>
  <w:footnote w:id="11">
    <w:p w14:paraId="615EEF4A" w14:textId="77777777" w:rsidR="005E6D93" w:rsidRPr="005C3295" w:rsidRDefault="005E6D93" w:rsidP="00A41D8A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Poznámka sa povinne vypĺňa v prípade, ak v niektorej z odpovedí je odpoveď „N/A“.</w:t>
      </w:r>
    </w:p>
  </w:footnote>
  <w:footnote w:id="12">
    <w:p w14:paraId="120EDE1A" w14:textId="77777777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Uvedené sa neuplatňuje na vyzvania.</w:t>
      </w:r>
    </w:p>
  </w:footnote>
  <w:footnote w:id="13">
    <w:p w14:paraId="5F6B345B" w14:textId="1785F16B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Priebežná spolupráca s gestormi HP UR a HP RMŽaND v súlade s kapitolou 3.1 ods. 9 Systému riadenia EŠIF.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D2B39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0A684481" w14:textId="77777777" w:rsidR="008D2A47" w:rsidRPr="008D2A47" w:rsidRDefault="008D2A47" w:rsidP="008D2A47">
    <w:pPr>
      <w:tabs>
        <w:tab w:val="center" w:pos="4536"/>
        <w:tab w:val="right" w:pos="9072"/>
      </w:tabs>
      <w:rPr>
        <w:del w:id="26" w:author="Autor"/>
        <w:rFonts w:ascii="Times New Roman" w:hAnsi="Times New Roman"/>
        <w:sz w:val="24"/>
        <w:szCs w:val="24"/>
        <w:lang w:val="sk-SK" w:eastAsia="sk-SK"/>
      </w:rPr>
    </w:pPr>
    <w:del w:id="27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8CB40" wp14:editId="1B3A2D8B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VHDgIAAAY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LCxtUcO&#10;AgAABgQAAA4AAAAAAAAAAAAAAAAALgIAAGRycy9lMm9Eb2MueG1sUEsBAi0AFAAGAAgAAAAhAAWd&#10;1xHfAAAABwEAAA8AAAAAAAAAAAAAAAAAaAQAAGRycy9kb3ducmV2LnhtbFBLBQYAAAAABAAEAPMA&#10;AAB0BQAAAAA=&#10;" strokecolor="#8064a2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28" w:author="Autor"/>
  <w:sdt>
    <w:sdtPr>
      <w:rPr>
        <w:rFonts w:ascii="Times New Roman" w:hAnsi="Times New Roman"/>
        <w:sz w:val="24"/>
        <w:lang w:val="sk-SK" w:eastAsia="sk-SK"/>
      </w:rPr>
      <w:id w:val="629905903"/>
      <w:placeholder>
        <w:docPart w:val="EF24A688C64640BBA15D82CD11635F81"/>
      </w:placeholder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8"/>
      <w:p w14:paraId="36987B7B" w14:textId="77777777" w:rsidR="008D2A47" w:rsidRPr="008D2A47" w:rsidRDefault="008D2A47" w:rsidP="008D2A47">
        <w:pPr>
          <w:tabs>
            <w:tab w:val="center" w:pos="4536"/>
            <w:tab w:val="right" w:pos="9072"/>
          </w:tabs>
          <w:rPr>
            <w:del w:id="29" w:author="Autor"/>
            <w:rFonts w:ascii="Times New Roman" w:hAnsi="Times New Roman"/>
            <w:noProof/>
            <w:sz w:val="24"/>
            <w:szCs w:val="24"/>
            <w:lang w:val="sk-SK" w:eastAsia="sk-SK"/>
          </w:rPr>
        </w:pPr>
        <w:del w:id="30" w:author="Autor">
          <w:r w:rsidRPr="008D2A47">
            <w:rPr>
              <w:rFonts w:ascii="Times New Roman" w:hAnsi="Times New Roman"/>
              <w:sz w:val="24"/>
              <w:lang w:val="sk-SK" w:eastAsia="sk-SK"/>
            </w:rPr>
            <w:delText>11.10.2017</w:delText>
          </w:r>
        </w:del>
      </w:p>
      <w:customXmlDelRangeStart w:id="31" w:author="Autor"/>
    </w:sdtContent>
  </w:sdt>
  <w:customXmlDelRangeEnd w:id="31"/>
  <w:p w14:paraId="219FF683" w14:textId="193237EF" w:rsidR="008D2A47" w:rsidRPr="008D2A47" w:rsidRDefault="008D2A47" w:rsidP="008D2A47">
    <w:pPr>
      <w:tabs>
        <w:tab w:val="center" w:pos="4536"/>
        <w:tab w:val="right" w:pos="9072"/>
      </w:tabs>
      <w:rPr>
        <w:ins w:id="32" w:author="Autor"/>
        <w:rFonts w:ascii="Times New Roman" w:hAnsi="Times New Roman"/>
        <w:sz w:val="24"/>
        <w:szCs w:val="24"/>
        <w:lang w:val="sk-SK" w:eastAsia="sk-SK"/>
      </w:rPr>
    </w:pPr>
    <w:ins w:id="33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982A0E" wp14:editId="4B9225CA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AWd&#10;1xHfAAAABwEAAA8AAAAAAAAAAAAAAAAAaAQAAGRycy9kb3ducmV2LnhtbFBLBQYAAAAABAAEAPMA&#10;AAB0BQAAAAA=&#10;" strokecolor="#8064a2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34" w:author="Autor"/>
  <w:sdt>
    <w:sdtPr>
      <w:rPr>
        <w:rFonts w:ascii="Times New Roman" w:hAnsi="Times New Roman"/>
        <w:sz w:val="24"/>
        <w:lang w:val="sk-SK" w:eastAsia="sk-SK"/>
      </w:rPr>
      <w:id w:val="-1678650466"/>
      <w:placeholder>
        <w:docPart w:val="13C9DC85DD2146F19A4AA5D3816B88BA"/>
      </w:placeholder>
      <w:date w:fullDate="2018-02-23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4"/>
      <w:p w14:paraId="10C0BA0A" w14:textId="4A18E8C5" w:rsidR="008D2A47" w:rsidRPr="008D2A47" w:rsidRDefault="00AC40F5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ins w:id="35" w:author="Autor">
          <w:r>
            <w:rPr>
              <w:rFonts w:ascii="Times New Roman" w:hAnsi="Times New Roman"/>
              <w:sz w:val="24"/>
              <w:lang w:val="sk-SK" w:eastAsia="sk-SK"/>
            </w:rPr>
            <w:t>23.02.2018</w:t>
          </w:r>
        </w:ins>
      </w:p>
      <w:customXmlInsRangeStart w:id="36" w:author="Autor"/>
    </w:sdtContent>
  </w:sdt>
  <w:customXmlInsRangeEnd w:id="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E8DE1" w14:textId="07C30654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03FBAA4F" w14:textId="77777777" w:rsidR="008D2A47" w:rsidRPr="008D2A47" w:rsidRDefault="008D2A47" w:rsidP="008D2A47">
    <w:pPr>
      <w:tabs>
        <w:tab w:val="center" w:pos="4536"/>
        <w:tab w:val="right" w:pos="9072"/>
      </w:tabs>
      <w:rPr>
        <w:del w:id="41" w:author="Autor"/>
        <w:rFonts w:ascii="Times New Roman" w:hAnsi="Times New Roman"/>
        <w:sz w:val="24"/>
        <w:szCs w:val="24"/>
        <w:lang w:val="sk-SK" w:eastAsia="sk-SK"/>
      </w:rPr>
    </w:pPr>
    <w:del w:id="42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C1492D" wp14:editId="5A213131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Bwjdx+&#10;DwIAAAY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del>
  </w:p>
  <w:p w14:paraId="317A3C3F" w14:textId="07B8732F" w:rsidR="008D2A47" w:rsidRPr="008D2A47" w:rsidRDefault="008D2A47" w:rsidP="008D2A47">
    <w:pPr>
      <w:tabs>
        <w:tab w:val="center" w:pos="4536"/>
        <w:tab w:val="right" w:pos="9072"/>
      </w:tabs>
      <w:rPr>
        <w:ins w:id="43" w:author="Autor"/>
        <w:rFonts w:ascii="Times New Roman" w:hAnsi="Times New Roman"/>
        <w:sz w:val="24"/>
        <w:szCs w:val="24"/>
        <w:lang w:val="sk-SK" w:eastAsia="sk-SK"/>
      </w:rPr>
    </w:pPr>
    <w:ins w:id="44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0FB46B" wp14:editId="2C13BE8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2" name="Rovná spojnic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QhEAIAAAg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xakk&#10;IRACAAAIBAAADgAAAAAAAAAAAAAAAAAuAgAAZHJzL2Uyb0RvYy54bWxQSwECLQAUAAYACAAAACEA&#10;BZ3XEd8AAAAHAQAADwAAAAAAAAAAAAAAAABqBAAAZHJzL2Rvd25yZXYueG1sUEsFBgAAAAAEAAQA&#10;8wAAAHYFAAAAAA==&#10;" strokecolor="#8064a2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rFonts w:ascii="Times New Roman" w:hAnsi="Times New Roman"/>
        <w:sz w:val="24"/>
        <w:lang w:val="sk-SK" w:eastAsia="sk-SK"/>
      </w:rPr>
      <w:id w:val="-1241945398"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396613BB" w14:textId="41F1C181" w:rsidR="008D2A47" w:rsidRPr="008D2A47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p>
    </w:sdtContent>
  </w:sdt>
  <w:p w14:paraId="06B75DE2" w14:textId="58F7FCA6" w:rsidR="00B44899" w:rsidRPr="008D2A47" w:rsidRDefault="00B44899" w:rsidP="008D2A4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C1093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0802BCD1" w14:textId="77777777" w:rsidR="008D2A47" w:rsidRPr="008D2A47" w:rsidRDefault="008D2A47" w:rsidP="008D2A47">
    <w:pPr>
      <w:tabs>
        <w:tab w:val="center" w:pos="4536"/>
        <w:tab w:val="right" w:pos="9072"/>
      </w:tabs>
      <w:rPr>
        <w:del w:id="62" w:author="Autor"/>
        <w:rFonts w:ascii="Times New Roman" w:hAnsi="Times New Roman"/>
        <w:sz w:val="24"/>
        <w:szCs w:val="24"/>
        <w:lang w:val="sk-SK" w:eastAsia="sk-SK"/>
      </w:rPr>
    </w:pPr>
    <w:del w:id="63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124BA1" wp14:editId="14EC580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5" name="Rovná spojnic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B45RdU&#10;DwIAAAg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64" w:author="Autor"/>
  <w:sdt>
    <w:sdtPr>
      <w:rPr>
        <w:rFonts w:ascii="Times New Roman" w:hAnsi="Times New Roman"/>
        <w:sz w:val="24"/>
        <w:lang w:val="sk-SK" w:eastAsia="sk-SK"/>
      </w:rPr>
      <w:id w:val="-1954705822"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64"/>
      <w:p w14:paraId="7BA6B6C7" w14:textId="77777777" w:rsidR="008D2A47" w:rsidRPr="008D2A47" w:rsidRDefault="008D2A47" w:rsidP="008D2A47">
        <w:pPr>
          <w:tabs>
            <w:tab w:val="center" w:pos="4536"/>
            <w:tab w:val="right" w:pos="9072"/>
          </w:tabs>
          <w:rPr>
            <w:del w:id="65" w:author="Autor"/>
            <w:rFonts w:ascii="Times New Roman" w:hAnsi="Times New Roman"/>
            <w:noProof/>
            <w:sz w:val="24"/>
            <w:szCs w:val="24"/>
            <w:lang w:val="sk-SK" w:eastAsia="sk-SK"/>
          </w:rPr>
        </w:pPr>
        <w:del w:id="66" w:author="Autor">
          <w:r w:rsidRPr="008D2A47">
            <w:rPr>
              <w:rFonts w:ascii="Times New Roman" w:hAnsi="Times New Roman"/>
              <w:sz w:val="24"/>
              <w:lang w:val="sk-SK" w:eastAsia="sk-SK"/>
            </w:rPr>
            <w:delText>11.10.2017</w:delText>
          </w:r>
        </w:del>
      </w:p>
      <w:customXmlDelRangeStart w:id="67" w:author="Autor"/>
    </w:sdtContent>
  </w:sdt>
  <w:customXmlDelRangeEnd w:id="67"/>
  <w:p w14:paraId="63447F6A" w14:textId="15A525C5" w:rsidR="008D2A47" w:rsidRPr="008D2A47" w:rsidRDefault="008D2A47" w:rsidP="008D2A47">
    <w:pPr>
      <w:tabs>
        <w:tab w:val="center" w:pos="4536"/>
        <w:tab w:val="right" w:pos="9072"/>
      </w:tabs>
      <w:rPr>
        <w:ins w:id="68" w:author="Autor"/>
        <w:rFonts w:ascii="Times New Roman" w:hAnsi="Times New Roman"/>
        <w:sz w:val="24"/>
        <w:szCs w:val="24"/>
        <w:lang w:val="sk-SK" w:eastAsia="sk-SK"/>
      </w:rPr>
    </w:pPr>
    <w:ins w:id="69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F76B42" wp14:editId="5DDACAF8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wmftp&#10;DwIAAAY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70" w:author="Autor"/>
  <w:sdt>
    <w:sdtPr>
      <w:rPr>
        <w:rFonts w:ascii="Times New Roman" w:hAnsi="Times New Roman"/>
        <w:sz w:val="24"/>
        <w:lang w:val="sk-SK" w:eastAsia="sk-SK"/>
      </w:rPr>
      <w:id w:val="-1800222320"/>
      <w:showingPlcHdr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70"/>
      <w:p w14:paraId="55D8DF32" w14:textId="38E92ECE" w:rsidR="008D2A47" w:rsidRPr="008D2A47" w:rsidRDefault="00BE3D36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ins w:id="71" w:author="Autor">
          <w:r>
            <w:rPr>
              <w:rFonts w:ascii="Times New Roman" w:hAnsi="Times New Roman"/>
              <w:sz w:val="24"/>
              <w:lang w:val="sk-SK" w:eastAsia="sk-SK"/>
            </w:rPr>
            <w:t xml:space="preserve">     </w:t>
          </w:r>
        </w:ins>
      </w:p>
      <w:customXmlInsRangeStart w:id="72" w:author="Autor"/>
    </w:sdtContent>
  </w:sdt>
  <w:customXmlInsRangeEnd w:id="7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A6006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51056849" w14:textId="77777777" w:rsidR="008D2A47" w:rsidRPr="008D2A47" w:rsidRDefault="008D2A47" w:rsidP="008D2A47">
    <w:pPr>
      <w:tabs>
        <w:tab w:val="center" w:pos="4536"/>
        <w:tab w:val="right" w:pos="9072"/>
      </w:tabs>
      <w:rPr>
        <w:del w:id="73" w:author="Autor"/>
        <w:rFonts w:ascii="Times New Roman" w:hAnsi="Times New Roman"/>
        <w:sz w:val="24"/>
        <w:szCs w:val="24"/>
        <w:lang w:val="sk-SK" w:eastAsia="sk-SK"/>
      </w:rPr>
    </w:pPr>
    <w:del w:id="74" w:author="Autor">
      <w:r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7E9368" wp14:editId="2DE9E349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6" name="Rovná spojnic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bs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L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PzUbs&#10;DwIAAAg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del>
  </w:p>
  <w:p w14:paraId="5FA2687F" w14:textId="71D896F9" w:rsidR="008D2A47" w:rsidRPr="008D2A47" w:rsidRDefault="008666A7" w:rsidP="008D2A47">
    <w:pPr>
      <w:tabs>
        <w:tab w:val="center" w:pos="4536"/>
        <w:tab w:val="right" w:pos="9072"/>
      </w:tabs>
      <w:rPr>
        <w:ins w:id="75" w:author="Autor"/>
        <w:rFonts w:ascii="Times New Roman" w:hAnsi="Times New Roman"/>
        <w:sz w:val="24"/>
        <w:szCs w:val="24"/>
        <w:lang w:val="sk-SK" w:eastAsia="sk-SK"/>
      </w:rPr>
    </w:pPr>
    <w:customXmlDelRangeStart w:id="76" w:author="Autor"/>
    <w:sdt>
      <w:sdtPr>
        <w:rPr>
          <w:rFonts w:ascii="Times New Roman" w:hAnsi="Times New Roman"/>
          <w:sz w:val="24"/>
          <w:lang w:val="sk-SK" w:eastAsia="sk-SK"/>
        </w:rPr>
        <w:id w:val="977881475"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customXmlDelRangeEnd w:id="76"/>
        <w:del w:id="77" w:author="Autor">
          <w:r w:rsidR="008D2A47" w:rsidRPr="008D2A47">
            <w:rPr>
              <w:rFonts w:ascii="Times New Roman" w:hAnsi="Times New Roman"/>
              <w:sz w:val="24"/>
              <w:lang w:val="sk-SK" w:eastAsia="sk-SK"/>
            </w:rPr>
            <w:delText>11.10.2017</w:delText>
          </w:r>
        </w:del>
        <w:customXmlDelRangeStart w:id="78" w:author="Autor"/>
      </w:sdtContent>
    </w:sdt>
    <w:customXmlDelRangeEnd w:id="78"/>
    <w:ins w:id="79" w:author="Autor">
      <w:r w:rsidR="008D2A47" w:rsidRPr="008D2A47">
        <w:rPr>
          <w:rFonts w:ascii="Times New Roman" w:hAnsi="Times New Roman"/>
          <w:noProof/>
          <w:sz w:val="24"/>
          <w:szCs w:val="24"/>
          <w:lang w:val="sk-SK"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991D72" wp14:editId="6E0B915A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  <v:shadow on="t" color="black" opacity="22937f" origin=",.5" offset="0,.63889mm"/>
              </v:line>
            </w:pict>
          </mc:Fallback>
        </mc:AlternateContent>
      </w:r>
    </w:ins>
  </w:p>
  <w:p w14:paraId="536466B3" w14:textId="7FEE1508" w:rsidR="00B6303A" w:rsidRPr="008D2A47" w:rsidRDefault="008666A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customXmlInsRangeStart w:id="80" w:author="Autor"/>
    <w:sdt>
      <w:sdtPr>
        <w:rPr>
          <w:rFonts w:ascii="Times New Roman" w:hAnsi="Times New Roman"/>
          <w:sz w:val="24"/>
          <w:lang w:val="sk-SK" w:eastAsia="sk-SK"/>
        </w:rPr>
        <w:id w:val="-197014147"/>
        <w:showingPlcHdr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80"/>
        <w:ins w:id="81" w:author="Autor">
          <w:r w:rsidR="00B50B42">
            <w:rPr>
              <w:rFonts w:ascii="Times New Roman" w:hAnsi="Times New Roman"/>
              <w:sz w:val="24"/>
              <w:lang w:val="sk-SK" w:eastAsia="sk-SK"/>
            </w:rPr>
            <w:t xml:space="preserve">     </w:t>
          </w:r>
        </w:ins>
        <w:customXmlInsRangeStart w:id="82" w:author="Autor"/>
      </w:sdtContent>
    </w:sdt>
    <w:customXmlInsRangeEnd w:id="82"/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CECC09B8"/>
    <w:lvl w:ilvl="0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hint="default"/>
      </w:rPr>
    </w:lvl>
  </w:abstractNum>
  <w:abstractNum w:abstractNumId="1">
    <w:nsid w:val="FFFFFF82"/>
    <w:multiLevelType w:val="singleLevel"/>
    <w:tmpl w:val="DDCEBD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3">
    <w:nsid w:val="02483459"/>
    <w:multiLevelType w:val="hybridMultilevel"/>
    <w:tmpl w:val="1486DA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114EC"/>
    <w:multiLevelType w:val="hybridMultilevel"/>
    <w:tmpl w:val="9F1A16B2"/>
    <w:lvl w:ilvl="0" w:tplc="981E44FC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143D53"/>
    <w:multiLevelType w:val="hybridMultilevel"/>
    <w:tmpl w:val="EC24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7">
    <w:nsid w:val="12E6416B"/>
    <w:multiLevelType w:val="hybridMultilevel"/>
    <w:tmpl w:val="1C92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25191"/>
    <w:multiLevelType w:val="hybridMultilevel"/>
    <w:tmpl w:val="2B46A53E"/>
    <w:lvl w:ilvl="0" w:tplc="404AAE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9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E51B47"/>
    <w:multiLevelType w:val="hybridMultilevel"/>
    <w:tmpl w:val="BD1A1E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4E754E"/>
    <w:multiLevelType w:val="singleLevel"/>
    <w:tmpl w:val="D8ACC0F6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2">
    <w:nsid w:val="21CA07F3"/>
    <w:multiLevelType w:val="hybridMultilevel"/>
    <w:tmpl w:val="05A00C0E"/>
    <w:lvl w:ilvl="0" w:tplc="C0D8A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1063D5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4">
    <w:nsid w:val="23D6122B"/>
    <w:multiLevelType w:val="hybridMultilevel"/>
    <w:tmpl w:val="8C181A26"/>
    <w:lvl w:ilvl="0" w:tplc="B0D20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>
    <w:nsid w:val="335338EF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6">
    <w:nsid w:val="3BD04E34"/>
    <w:multiLevelType w:val="hybridMultilevel"/>
    <w:tmpl w:val="6ACEE7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70ADF"/>
    <w:multiLevelType w:val="hybridMultilevel"/>
    <w:tmpl w:val="9780A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6746E"/>
    <w:multiLevelType w:val="hybridMultilevel"/>
    <w:tmpl w:val="06962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55370"/>
    <w:multiLevelType w:val="hybridMultilevel"/>
    <w:tmpl w:val="2F287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A0D9E"/>
    <w:multiLevelType w:val="hybridMultilevel"/>
    <w:tmpl w:val="1FB0F9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2365C"/>
    <w:multiLevelType w:val="hybridMultilevel"/>
    <w:tmpl w:val="3DC417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D63745"/>
    <w:multiLevelType w:val="hybridMultilevel"/>
    <w:tmpl w:val="B0FC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5079BB"/>
    <w:multiLevelType w:val="hybridMultilevel"/>
    <w:tmpl w:val="589CE3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D66359"/>
    <w:multiLevelType w:val="hybridMultilevel"/>
    <w:tmpl w:val="6752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DE378E"/>
    <w:multiLevelType w:val="hybridMultilevel"/>
    <w:tmpl w:val="3258BA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FC384B"/>
    <w:multiLevelType w:val="hybridMultilevel"/>
    <w:tmpl w:val="B84E36C6"/>
    <w:lvl w:ilvl="0" w:tplc="1C3A3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911B3A"/>
    <w:multiLevelType w:val="hybridMultilevel"/>
    <w:tmpl w:val="9454C2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95479"/>
    <w:multiLevelType w:val="hybridMultilevel"/>
    <w:tmpl w:val="B92C76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B458F"/>
    <w:multiLevelType w:val="hybridMultilevel"/>
    <w:tmpl w:val="FC3872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2D6D76"/>
    <w:multiLevelType w:val="hybridMultilevel"/>
    <w:tmpl w:val="D9F04500"/>
    <w:lvl w:ilvl="0" w:tplc="620241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8D5526"/>
    <w:multiLevelType w:val="hybridMultilevel"/>
    <w:tmpl w:val="D862DD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4"/>
  </w:num>
  <w:num w:numId="5">
    <w:abstractNumId w:val="26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0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9"/>
  </w:num>
  <w:num w:numId="28">
    <w:abstractNumId w:val="6"/>
  </w:num>
  <w:num w:numId="29">
    <w:abstractNumId w:val="10"/>
  </w:num>
  <w:num w:numId="30">
    <w:abstractNumId w:val="12"/>
  </w:num>
  <w:num w:numId="31">
    <w:abstractNumId w:val="3"/>
  </w:num>
  <w:num w:numId="32">
    <w:abstractNumId w:val="18"/>
  </w:num>
  <w:num w:numId="33">
    <w:abstractNumId w:val="8"/>
  </w:num>
  <w:num w:numId="34">
    <w:abstractNumId w:val="16"/>
  </w:num>
  <w:num w:numId="35">
    <w:abstractNumId w:val="27"/>
  </w:num>
  <w:num w:numId="36">
    <w:abstractNumId w:val="14"/>
  </w:num>
  <w:num w:numId="37">
    <w:abstractNumId w:val="30"/>
  </w:num>
  <w:num w:numId="38">
    <w:abstractNumId w:val="7"/>
  </w:num>
  <w:num w:numId="39">
    <w:abstractNumId w:val="5"/>
  </w:num>
  <w:num w:numId="40">
    <w:abstractNumId w:val="21"/>
  </w:num>
  <w:num w:numId="41">
    <w:abstractNumId w:val="19"/>
  </w:num>
  <w:num w:numId="42">
    <w:abstractNumId w:val="23"/>
  </w:num>
  <w:num w:numId="43">
    <w:abstractNumId w:val="31"/>
  </w:num>
  <w:num w:numId="44">
    <w:abstractNumId w:val="22"/>
  </w:num>
  <w:num w:numId="45">
    <w:abstractNumId w:val="28"/>
  </w:num>
  <w:num w:numId="46">
    <w:abstractNumId w:val="29"/>
  </w:num>
  <w:num w:numId="47">
    <w:abstractNumId w:val="17"/>
  </w:num>
  <w:num w:numId="48">
    <w:abstractNumId w:val="24"/>
  </w:num>
  <w:num w:numId="49">
    <w:abstractNumId w:val="25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677C"/>
    <w:rsid w:val="000127BA"/>
    <w:rsid w:val="00012F4E"/>
    <w:rsid w:val="0002537E"/>
    <w:rsid w:val="0002592A"/>
    <w:rsid w:val="00033809"/>
    <w:rsid w:val="000356AA"/>
    <w:rsid w:val="00044363"/>
    <w:rsid w:val="000506DE"/>
    <w:rsid w:val="000527EE"/>
    <w:rsid w:val="000538ED"/>
    <w:rsid w:val="000538F0"/>
    <w:rsid w:val="00055190"/>
    <w:rsid w:val="00056247"/>
    <w:rsid w:val="00060065"/>
    <w:rsid w:val="00060C11"/>
    <w:rsid w:val="0008506C"/>
    <w:rsid w:val="000900E9"/>
    <w:rsid w:val="00090676"/>
    <w:rsid w:val="000952DF"/>
    <w:rsid w:val="0009728A"/>
    <w:rsid w:val="000A51D5"/>
    <w:rsid w:val="000A5224"/>
    <w:rsid w:val="000B4104"/>
    <w:rsid w:val="000C1222"/>
    <w:rsid w:val="000C5D68"/>
    <w:rsid w:val="000D1DAE"/>
    <w:rsid w:val="000D3D9F"/>
    <w:rsid w:val="000E15B3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424B7"/>
    <w:rsid w:val="00144083"/>
    <w:rsid w:val="001459F6"/>
    <w:rsid w:val="00151B79"/>
    <w:rsid w:val="00153385"/>
    <w:rsid w:val="00153F53"/>
    <w:rsid w:val="00155462"/>
    <w:rsid w:val="00166F70"/>
    <w:rsid w:val="0017786D"/>
    <w:rsid w:val="001808AD"/>
    <w:rsid w:val="00181DF9"/>
    <w:rsid w:val="00185F5F"/>
    <w:rsid w:val="00192E4D"/>
    <w:rsid w:val="001A1FD0"/>
    <w:rsid w:val="001A5A09"/>
    <w:rsid w:val="001B0167"/>
    <w:rsid w:val="001B18A9"/>
    <w:rsid w:val="001C0422"/>
    <w:rsid w:val="001C36E9"/>
    <w:rsid w:val="001D13BC"/>
    <w:rsid w:val="001D2894"/>
    <w:rsid w:val="001D5894"/>
    <w:rsid w:val="001D5E53"/>
    <w:rsid w:val="001E1E81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7776"/>
    <w:rsid w:val="00241BCE"/>
    <w:rsid w:val="0024354B"/>
    <w:rsid w:val="00256CE9"/>
    <w:rsid w:val="002572E7"/>
    <w:rsid w:val="00264CA0"/>
    <w:rsid w:val="00265569"/>
    <w:rsid w:val="0026633F"/>
    <w:rsid w:val="00267361"/>
    <w:rsid w:val="00283B51"/>
    <w:rsid w:val="00287D8B"/>
    <w:rsid w:val="00290FE7"/>
    <w:rsid w:val="002925CC"/>
    <w:rsid w:val="002A6386"/>
    <w:rsid w:val="002B193B"/>
    <w:rsid w:val="002C08E6"/>
    <w:rsid w:val="002C4089"/>
    <w:rsid w:val="002D31C9"/>
    <w:rsid w:val="002E19A3"/>
    <w:rsid w:val="002E3BD3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771F"/>
    <w:rsid w:val="003412C5"/>
    <w:rsid w:val="00347399"/>
    <w:rsid w:val="0035019F"/>
    <w:rsid w:val="00361D06"/>
    <w:rsid w:val="003622F9"/>
    <w:rsid w:val="00362566"/>
    <w:rsid w:val="00362823"/>
    <w:rsid w:val="00383A43"/>
    <w:rsid w:val="00385848"/>
    <w:rsid w:val="003933B5"/>
    <w:rsid w:val="0039393F"/>
    <w:rsid w:val="003951AF"/>
    <w:rsid w:val="00395542"/>
    <w:rsid w:val="00396736"/>
    <w:rsid w:val="003A211C"/>
    <w:rsid w:val="003A2300"/>
    <w:rsid w:val="003A4372"/>
    <w:rsid w:val="003A545F"/>
    <w:rsid w:val="003B2564"/>
    <w:rsid w:val="003B50EF"/>
    <w:rsid w:val="003D608F"/>
    <w:rsid w:val="003E2C1E"/>
    <w:rsid w:val="003F4461"/>
    <w:rsid w:val="00400290"/>
    <w:rsid w:val="0040070F"/>
    <w:rsid w:val="00406A08"/>
    <w:rsid w:val="00413815"/>
    <w:rsid w:val="004155AA"/>
    <w:rsid w:val="00425557"/>
    <w:rsid w:val="00426841"/>
    <w:rsid w:val="004271DB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900AC"/>
    <w:rsid w:val="004A1584"/>
    <w:rsid w:val="004A1FF9"/>
    <w:rsid w:val="004A3220"/>
    <w:rsid w:val="004B1420"/>
    <w:rsid w:val="004B70E1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3073"/>
    <w:rsid w:val="0053677E"/>
    <w:rsid w:val="00541EF8"/>
    <w:rsid w:val="005421B5"/>
    <w:rsid w:val="00542863"/>
    <w:rsid w:val="00550C2A"/>
    <w:rsid w:val="0055308E"/>
    <w:rsid w:val="0055708C"/>
    <w:rsid w:val="00557DD9"/>
    <w:rsid w:val="005628F7"/>
    <w:rsid w:val="0056311D"/>
    <w:rsid w:val="00566E3B"/>
    <w:rsid w:val="00585F57"/>
    <w:rsid w:val="005A3BA8"/>
    <w:rsid w:val="005B3396"/>
    <w:rsid w:val="005B79C4"/>
    <w:rsid w:val="005B7EB1"/>
    <w:rsid w:val="005C3295"/>
    <w:rsid w:val="005C373D"/>
    <w:rsid w:val="005C4CB6"/>
    <w:rsid w:val="005C6668"/>
    <w:rsid w:val="005D4039"/>
    <w:rsid w:val="005D751C"/>
    <w:rsid w:val="005E2096"/>
    <w:rsid w:val="005E3046"/>
    <w:rsid w:val="005E4B50"/>
    <w:rsid w:val="005E6D93"/>
    <w:rsid w:val="005E72FB"/>
    <w:rsid w:val="005F29D5"/>
    <w:rsid w:val="0060435A"/>
    <w:rsid w:val="00604D8C"/>
    <w:rsid w:val="00607BCD"/>
    <w:rsid w:val="00614E4C"/>
    <w:rsid w:val="00616747"/>
    <w:rsid w:val="00620178"/>
    <w:rsid w:val="00625452"/>
    <w:rsid w:val="0063105F"/>
    <w:rsid w:val="00641B7A"/>
    <w:rsid w:val="00642078"/>
    <w:rsid w:val="00654AC2"/>
    <w:rsid w:val="00663930"/>
    <w:rsid w:val="006771B8"/>
    <w:rsid w:val="00677F2E"/>
    <w:rsid w:val="00680F73"/>
    <w:rsid w:val="006822CF"/>
    <w:rsid w:val="006824E8"/>
    <w:rsid w:val="00683932"/>
    <w:rsid w:val="00684192"/>
    <w:rsid w:val="00684CC6"/>
    <w:rsid w:val="00690FEE"/>
    <w:rsid w:val="0069499B"/>
    <w:rsid w:val="006964D0"/>
    <w:rsid w:val="00697886"/>
    <w:rsid w:val="006A6C14"/>
    <w:rsid w:val="006B0A2F"/>
    <w:rsid w:val="006B45FE"/>
    <w:rsid w:val="006B4B94"/>
    <w:rsid w:val="006B570D"/>
    <w:rsid w:val="006B5F1B"/>
    <w:rsid w:val="006B63F0"/>
    <w:rsid w:val="006B64A7"/>
    <w:rsid w:val="006C21A2"/>
    <w:rsid w:val="006C4686"/>
    <w:rsid w:val="006C6B97"/>
    <w:rsid w:val="006D14E3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2148E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70847"/>
    <w:rsid w:val="00770FD6"/>
    <w:rsid w:val="007850CB"/>
    <w:rsid w:val="00785467"/>
    <w:rsid w:val="0078777E"/>
    <w:rsid w:val="00787B1A"/>
    <w:rsid w:val="00797C96"/>
    <w:rsid w:val="007C5E93"/>
    <w:rsid w:val="007C7C71"/>
    <w:rsid w:val="007D3811"/>
    <w:rsid w:val="007E4C3E"/>
    <w:rsid w:val="007F70A6"/>
    <w:rsid w:val="007F7B6B"/>
    <w:rsid w:val="00800AC7"/>
    <w:rsid w:val="008012C9"/>
    <w:rsid w:val="00802A83"/>
    <w:rsid w:val="00802E1E"/>
    <w:rsid w:val="0080415F"/>
    <w:rsid w:val="008154EA"/>
    <w:rsid w:val="008200A5"/>
    <w:rsid w:val="00821789"/>
    <w:rsid w:val="008257B9"/>
    <w:rsid w:val="008369C1"/>
    <w:rsid w:val="00845726"/>
    <w:rsid w:val="008666A7"/>
    <w:rsid w:val="008739EF"/>
    <w:rsid w:val="00877B49"/>
    <w:rsid w:val="00880CFF"/>
    <w:rsid w:val="00883A99"/>
    <w:rsid w:val="00892628"/>
    <w:rsid w:val="008930E4"/>
    <w:rsid w:val="008B1993"/>
    <w:rsid w:val="008D0A51"/>
    <w:rsid w:val="008D2A47"/>
    <w:rsid w:val="008D5C2D"/>
    <w:rsid w:val="008E214E"/>
    <w:rsid w:val="008E362F"/>
    <w:rsid w:val="008E4206"/>
    <w:rsid w:val="008F08F5"/>
    <w:rsid w:val="008F117A"/>
    <w:rsid w:val="008F7D34"/>
    <w:rsid w:val="0090398E"/>
    <w:rsid w:val="0090563D"/>
    <w:rsid w:val="009128D0"/>
    <w:rsid w:val="00924768"/>
    <w:rsid w:val="00942209"/>
    <w:rsid w:val="0094361A"/>
    <w:rsid w:val="00945676"/>
    <w:rsid w:val="00963007"/>
    <w:rsid w:val="00966540"/>
    <w:rsid w:val="00971975"/>
    <w:rsid w:val="00973C26"/>
    <w:rsid w:val="00977198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8FE"/>
    <w:rsid w:val="009F2E7B"/>
    <w:rsid w:val="009F555D"/>
    <w:rsid w:val="009F63AD"/>
    <w:rsid w:val="00A02C0D"/>
    <w:rsid w:val="00A106C2"/>
    <w:rsid w:val="00A1150B"/>
    <w:rsid w:val="00A308BF"/>
    <w:rsid w:val="00A40E54"/>
    <w:rsid w:val="00A41ADA"/>
    <w:rsid w:val="00A41D8A"/>
    <w:rsid w:val="00A440F6"/>
    <w:rsid w:val="00A52BB1"/>
    <w:rsid w:val="00A52CB8"/>
    <w:rsid w:val="00A5432E"/>
    <w:rsid w:val="00A577B6"/>
    <w:rsid w:val="00A663D8"/>
    <w:rsid w:val="00A6678A"/>
    <w:rsid w:val="00A702E9"/>
    <w:rsid w:val="00A70352"/>
    <w:rsid w:val="00A85A55"/>
    <w:rsid w:val="00A87291"/>
    <w:rsid w:val="00A95100"/>
    <w:rsid w:val="00A958B0"/>
    <w:rsid w:val="00A95D97"/>
    <w:rsid w:val="00AA2E11"/>
    <w:rsid w:val="00AA4BED"/>
    <w:rsid w:val="00AA6F35"/>
    <w:rsid w:val="00AB2E53"/>
    <w:rsid w:val="00AB46C3"/>
    <w:rsid w:val="00AC40F5"/>
    <w:rsid w:val="00AC41BB"/>
    <w:rsid w:val="00AE2843"/>
    <w:rsid w:val="00AE4D32"/>
    <w:rsid w:val="00AE6A4A"/>
    <w:rsid w:val="00AF0809"/>
    <w:rsid w:val="00AF55D7"/>
    <w:rsid w:val="00AF5BD8"/>
    <w:rsid w:val="00B00444"/>
    <w:rsid w:val="00B00905"/>
    <w:rsid w:val="00B00F01"/>
    <w:rsid w:val="00B038C5"/>
    <w:rsid w:val="00B070C6"/>
    <w:rsid w:val="00B1276A"/>
    <w:rsid w:val="00B12B90"/>
    <w:rsid w:val="00B329F7"/>
    <w:rsid w:val="00B34FEC"/>
    <w:rsid w:val="00B37549"/>
    <w:rsid w:val="00B44553"/>
    <w:rsid w:val="00B44756"/>
    <w:rsid w:val="00B44899"/>
    <w:rsid w:val="00B46E88"/>
    <w:rsid w:val="00B50B42"/>
    <w:rsid w:val="00B5218B"/>
    <w:rsid w:val="00B55420"/>
    <w:rsid w:val="00B6303A"/>
    <w:rsid w:val="00B71078"/>
    <w:rsid w:val="00B76B77"/>
    <w:rsid w:val="00B84440"/>
    <w:rsid w:val="00B936E5"/>
    <w:rsid w:val="00B9771A"/>
    <w:rsid w:val="00BA4D76"/>
    <w:rsid w:val="00BA74FC"/>
    <w:rsid w:val="00BB2D2F"/>
    <w:rsid w:val="00BC01CF"/>
    <w:rsid w:val="00BC3EAC"/>
    <w:rsid w:val="00BD0EDD"/>
    <w:rsid w:val="00BE3D36"/>
    <w:rsid w:val="00BF2238"/>
    <w:rsid w:val="00C15DF4"/>
    <w:rsid w:val="00C2010F"/>
    <w:rsid w:val="00C202D6"/>
    <w:rsid w:val="00C228EC"/>
    <w:rsid w:val="00C22FAC"/>
    <w:rsid w:val="00C2570C"/>
    <w:rsid w:val="00C35469"/>
    <w:rsid w:val="00C437D3"/>
    <w:rsid w:val="00C470BB"/>
    <w:rsid w:val="00C52614"/>
    <w:rsid w:val="00C532DF"/>
    <w:rsid w:val="00C539B0"/>
    <w:rsid w:val="00C576F8"/>
    <w:rsid w:val="00C6105A"/>
    <w:rsid w:val="00C65772"/>
    <w:rsid w:val="00C712D1"/>
    <w:rsid w:val="00C80CDA"/>
    <w:rsid w:val="00C82CF5"/>
    <w:rsid w:val="00C83548"/>
    <w:rsid w:val="00C87306"/>
    <w:rsid w:val="00C9400A"/>
    <w:rsid w:val="00CA1B26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D0027A"/>
    <w:rsid w:val="00D006C5"/>
    <w:rsid w:val="00D01E16"/>
    <w:rsid w:val="00D02612"/>
    <w:rsid w:val="00D224E3"/>
    <w:rsid w:val="00D251BF"/>
    <w:rsid w:val="00D3491C"/>
    <w:rsid w:val="00D375FB"/>
    <w:rsid w:val="00D44366"/>
    <w:rsid w:val="00D45D6A"/>
    <w:rsid w:val="00D45F13"/>
    <w:rsid w:val="00D46E07"/>
    <w:rsid w:val="00D54874"/>
    <w:rsid w:val="00D82275"/>
    <w:rsid w:val="00D862D1"/>
    <w:rsid w:val="00D87360"/>
    <w:rsid w:val="00D91445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DF1569"/>
    <w:rsid w:val="00E01E54"/>
    <w:rsid w:val="00E03AAF"/>
    <w:rsid w:val="00E079E2"/>
    <w:rsid w:val="00E13347"/>
    <w:rsid w:val="00E13508"/>
    <w:rsid w:val="00E171FB"/>
    <w:rsid w:val="00E20B45"/>
    <w:rsid w:val="00E2257B"/>
    <w:rsid w:val="00E2510C"/>
    <w:rsid w:val="00E26236"/>
    <w:rsid w:val="00E32533"/>
    <w:rsid w:val="00E33863"/>
    <w:rsid w:val="00E35AA2"/>
    <w:rsid w:val="00E51A8D"/>
    <w:rsid w:val="00E54BA3"/>
    <w:rsid w:val="00E6246C"/>
    <w:rsid w:val="00E62565"/>
    <w:rsid w:val="00E65B15"/>
    <w:rsid w:val="00E6610C"/>
    <w:rsid w:val="00E73156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B74F7"/>
    <w:rsid w:val="00EC2016"/>
    <w:rsid w:val="00ED286C"/>
    <w:rsid w:val="00ED2F7D"/>
    <w:rsid w:val="00ED3D34"/>
    <w:rsid w:val="00ED40E0"/>
    <w:rsid w:val="00ED6CAA"/>
    <w:rsid w:val="00EF5683"/>
    <w:rsid w:val="00F22B1A"/>
    <w:rsid w:val="00F26FCE"/>
    <w:rsid w:val="00F30F47"/>
    <w:rsid w:val="00F31D86"/>
    <w:rsid w:val="00F455BA"/>
    <w:rsid w:val="00F50AEE"/>
    <w:rsid w:val="00F544EE"/>
    <w:rsid w:val="00F617E8"/>
    <w:rsid w:val="00F64B7D"/>
    <w:rsid w:val="00F66B56"/>
    <w:rsid w:val="00F67782"/>
    <w:rsid w:val="00F716E8"/>
    <w:rsid w:val="00F73D92"/>
    <w:rsid w:val="00F75CC8"/>
    <w:rsid w:val="00F77CAF"/>
    <w:rsid w:val="00F77D26"/>
    <w:rsid w:val="00F90C4E"/>
    <w:rsid w:val="00F93564"/>
    <w:rsid w:val="00F94035"/>
    <w:rsid w:val="00FA7444"/>
    <w:rsid w:val="00FB17F9"/>
    <w:rsid w:val="00FB5E06"/>
    <w:rsid w:val="00FC3296"/>
    <w:rsid w:val="00FC6D80"/>
    <w:rsid w:val="00FC77C8"/>
    <w:rsid w:val="00FE297B"/>
    <w:rsid w:val="00FE50DF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uiPriority="0"/>
    <w:lsdException w:name="Body Text 3" w:uiPriority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Textzstupnhosymbolu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uiPriority="0"/>
    <w:lsdException w:name="Body Text 3" w:uiPriority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Textzstupnhosymbolu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43D3F02DD848DD9F7A4EC583E6A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E370D-15D6-4EDE-B03F-FFB727051FFE}"/>
      </w:docPartPr>
      <w:docPartBody>
        <w:p w:rsidR="0034675A" w:rsidRDefault="007E6E43" w:rsidP="007E6E43">
          <w:pPr>
            <w:pStyle w:val="9643D3F02DD848DD9F7A4EC583E6A905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239303D180C640989C3514B2FCBF0F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E9479-F937-4287-9233-018481A350DD}"/>
      </w:docPartPr>
      <w:docPartBody>
        <w:p w:rsidR="0034675A" w:rsidRDefault="007E6E43" w:rsidP="007E6E43">
          <w:pPr>
            <w:pStyle w:val="239303D180C640989C3514B2FCBF0FAB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5D4F738F054B42FF8EBD1C18A89D64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AFF0C7-8B1D-48F8-AC90-B79E938601BB}"/>
      </w:docPartPr>
      <w:docPartBody>
        <w:p w:rsidR="0034675A" w:rsidRDefault="007E6E43" w:rsidP="007E6E43">
          <w:pPr>
            <w:pStyle w:val="5D4F738F054B42FF8EBD1C18A89D64D6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CAF8A3B3FBA04788B61079942B34B5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A7017-EAC1-46C1-8089-4FD8DB01E66C}"/>
      </w:docPartPr>
      <w:docPartBody>
        <w:p w:rsidR="0034675A" w:rsidRDefault="007E6E43" w:rsidP="007E6E43">
          <w:pPr>
            <w:pStyle w:val="CAF8A3B3FBA04788B61079942B34B51B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50D583FDF91C425DBA68C2CD96BE2B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7666F-5AFF-4BD6-A915-0AA08D023B2C}"/>
      </w:docPartPr>
      <w:docPartBody>
        <w:p w:rsidR="0034675A" w:rsidRDefault="007E6E43" w:rsidP="007E6E43">
          <w:pPr>
            <w:pStyle w:val="50D583FDF91C425DBA68C2CD96BE2BA7"/>
          </w:pPr>
          <w:r w:rsidRPr="00D52290">
            <w:rPr>
              <w:rStyle w:val="Textzstupnhosymbolu"/>
            </w:rPr>
            <w:t>Vyberte položku.</w:t>
          </w:r>
        </w:p>
      </w:docPartBody>
    </w:docPart>
    <w:docPart>
      <w:docPartPr>
        <w:name w:val="13C9DC85DD2146F19A4AA5D3816B8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AB6E1C-DD53-4F5F-8077-A904B89C8729}"/>
      </w:docPartPr>
      <w:docPartBody>
        <w:p w:rsidR="00566148" w:rsidRDefault="007565AF" w:rsidP="007565AF">
          <w:pPr>
            <w:pStyle w:val="13C9DC85DD2146F19A4AA5D3816B88BA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EF24A688C64640BBA15D82CD11635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79407-C4D6-4331-B67F-E323A54037A5}"/>
      </w:docPartPr>
      <w:docPartBody>
        <w:p w:rsidR="00000000" w:rsidRDefault="007565AF">
          <w:pPr>
            <w:pStyle w:val="EF24A688C64640BBA15D82CD11635F81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BC"/>
    <w:rsid w:val="00002951"/>
    <w:rsid w:val="000217D8"/>
    <w:rsid w:val="00024CFF"/>
    <w:rsid w:val="00037605"/>
    <w:rsid w:val="000437E6"/>
    <w:rsid w:val="00086228"/>
    <w:rsid w:val="001145B9"/>
    <w:rsid w:val="001407C0"/>
    <w:rsid w:val="00152D26"/>
    <w:rsid w:val="001C0554"/>
    <w:rsid w:val="0023002A"/>
    <w:rsid w:val="00275605"/>
    <w:rsid w:val="00281062"/>
    <w:rsid w:val="00296304"/>
    <w:rsid w:val="002A7928"/>
    <w:rsid w:val="002E6236"/>
    <w:rsid w:val="00302B63"/>
    <w:rsid w:val="0032794D"/>
    <w:rsid w:val="00340034"/>
    <w:rsid w:val="0034675A"/>
    <w:rsid w:val="003727B1"/>
    <w:rsid w:val="00385546"/>
    <w:rsid w:val="003860BC"/>
    <w:rsid w:val="00393D94"/>
    <w:rsid w:val="003D6291"/>
    <w:rsid w:val="003F163C"/>
    <w:rsid w:val="003F3FB2"/>
    <w:rsid w:val="003F4903"/>
    <w:rsid w:val="00425FED"/>
    <w:rsid w:val="00433408"/>
    <w:rsid w:val="00496088"/>
    <w:rsid w:val="005123E2"/>
    <w:rsid w:val="00566148"/>
    <w:rsid w:val="005925D2"/>
    <w:rsid w:val="00692E63"/>
    <w:rsid w:val="006B6BE5"/>
    <w:rsid w:val="006D6D83"/>
    <w:rsid w:val="006F599F"/>
    <w:rsid w:val="00711276"/>
    <w:rsid w:val="0072059A"/>
    <w:rsid w:val="007565AF"/>
    <w:rsid w:val="0075755F"/>
    <w:rsid w:val="00764448"/>
    <w:rsid w:val="007E6E43"/>
    <w:rsid w:val="007F7E9D"/>
    <w:rsid w:val="00846260"/>
    <w:rsid w:val="00877F33"/>
    <w:rsid w:val="00887609"/>
    <w:rsid w:val="008A16B3"/>
    <w:rsid w:val="00900A05"/>
    <w:rsid w:val="00926ECE"/>
    <w:rsid w:val="009B0C2A"/>
    <w:rsid w:val="009C1EE3"/>
    <w:rsid w:val="00A115FF"/>
    <w:rsid w:val="00A956C2"/>
    <w:rsid w:val="00AF68FF"/>
    <w:rsid w:val="00B07183"/>
    <w:rsid w:val="00BC7FB5"/>
    <w:rsid w:val="00C96C54"/>
    <w:rsid w:val="00CA0AA4"/>
    <w:rsid w:val="00CD4BD3"/>
    <w:rsid w:val="00D7003F"/>
    <w:rsid w:val="00D95F77"/>
    <w:rsid w:val="00DC1131"/>
    <w:rsid w:val="00DC310E"/>
    <w:rsid w:val="00DF0420"/>
    <w:rsid w:val="00E57453"/>
    <w:rsid w:val="00E60BEE"/>
    <w:rsid w:val="00E75A75"/>
    <w:rsid w:val="00E87C3D"/>
    <w:rsid w:val="00EA2CB1"/>
    <w:rsid w:val="00EB406A"/>
    <w:rsid w:val="00EC5619"/>
    <w:rsid w:val="00F41D34"/>
    <w:rsid w:val="00F5676E"/>
    <w:rsid w:val="00FB21CA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  <w:style w:type="paragraph" w:customStyle="1" w:styleId="EF24A688C64640BBA15D82CD11635F81">
    <w:name w:val="EF24A688C64640BBA15D82CD11635F8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  <w:style w:type="paragraph" w:customStyle="1" w:styleId="EF24A688C64640BBA15D82CD11635F81">
    <w:name w:val="EF24A688C64640BBA15D82CD11635F8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C6734-EAB5-4208-99DB-517ABA66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2017-11-20T08:39:00Z</dcterms:created>
  <dcterms:modified xsi:type="dcterms:W3CDTF">2018-02-23T13:51:00Z</dcterms:modified>
</cp:coreProperties>
</file>